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78A" w:rsidRPr="002E4E0A" w:rsidRDefault="00B24B80" w:rsidP="00996230">
      <w:pPr>
        <w:spacing w:after="0" w:line="240" w:lineRule="auto"/>
        <w:jc w:val="center"/>
        <w:rPr>
          <w:rFonts w:ascii="Times New Roman" w:hAnsi="Times New Roman"/>
          <w:b/>
          <w:sz w:val="24"/>
          <w:szCs w:val="24"/>
          <w:lang w:val="en-GB"/>
        </w:rPr>
      </w:pPr>
      <w:r w:rsidRPr="002E4E0A">
        <w:rPr>
          <w:rFonts w:ascii="Times New Roman" w:hAnsi="Times New Roman"/>
          <w:b/>
          <w:sz w:val="24"/>
          <w:szCs w:val="24"/>
          <w:lang w:val="sr-Cyrl-CS"/>
        </w:rPr>
        <w:t xml:space="preserve"> В</w:t>
      </w:r>
      <w:r w:rsidR="00150A6F" w:rsidRPr="002E4E0A">
        <w:rPr>
          <w:rFonts w:ascii="Times New Roman" w:hAnsi="Times New Roman"/>
          <w:b/>
          <w:sz w:val="24"/>
          <w:szCs w:val="24"/>
          <w:lang w:val="sr-Cyrl-CS"/>
        </w:rPr>
        <w:t>ЕЋУ ЗА СТУДИЈЕ ПРИ УНИВЕРЗИТЕТУ У БЕОГРАДУ</w:t>
      </w:r>
    </w:p>
    <w:p w:rsidR="002E4E0A" w:rsidRPr="002E4E0A" w:rsidRDefault="002E4E0A" w:rsidP="00996230">
      <w:pPr>
        <w:spacing w:after="0" w:line="240" w:lineRule="auto"/>
        <w:jc w:val="center"/>
        <w:rPr>
          <w:rFonts w:ascii="Times New Roman" w:hAnsi="Times New Roman"/>
          <w:b/>
          <w:sz w:val="24"/>
          <w:szCs w:val="24"/>
        </w:rPr>
      </w:pPr>
    </w:p>
    <w:p w:rsidR="001D2842" w:rsidRPr="002E4E0A" w:rsidRDefault="001D2842" w:rsidP="00B24B80">
      <w:pPr>
        <w:autoSpaceDE w:val="0"/>
        <w:autoSpaceDN w:val="0"/>
        <w:adjustRightInd w:val="0"/>
        <w:spacing w:after="0" w:line="240" w:lineRule="auto"/>
        <w:rPr>
          <w:rFonts w:ascii="Times New Roman" w:hAnsi="Times New Roman"/>
          <w:noProof/>
          <w:sz w:val="24"/>
          <w:szCs w:val="24"/>
        </w:rPr>
      </w:pPr>
    </w:p>
    <w:p w:rsidR="00834451" w:rsidRDefault="00115B58">
      <w:pPr>
        <w:spacing w:after="0" w:line="240" w:lineRule="auto"/>
        <w:jc w:val="both"/>
        <w:rPr>
          <w:rFonts w:ascii="Times New Roman" w:hAnsi="Times New Roman"/>
          <w:b/>
          <w:noProof/>
          <w:sz w:val="24"/>
          <w:szCs w:val="24"/>
        </w:rPr>
      </w:pPr>
      <w:r w:rsidRPr="002E4E0A">
        <w:rPr>
          <w:rFonts w:ascii="Times New Roman" w:hAnsi="Times New Roman"/>
          <w:noProof/>
          <w:sz w:val="24"/>
          <w:szCs w:val="24"/>
        </w:rPr>
        <w:t>На</w:t>
      </w:r>
      <w:r w:rsidR="0087078A" w:rsidRPr="002E4E0A">
        <w:rPr>
          <w:rFonts w:ascii="Times New Roman" w:hAnsi="Times New Roman"/>
          <w:noProof/>
          <w:sz w:val="24"/>
          <w:szCs w:val="24"/>
        </w:rPr>
        <w:t xml:space="preserve"> редовној седници </w:t>
      </w:r>
      <w:r w:rsidR="00796C77" w:rsidRPr="002E4E0A">
        <w:rPr>
          <w:rFonts w:ascii="Times New Roman" w:hAnsi="Times New Roman"/>
          <w:noProof/>
          <w:sz w:val="24"/>
          <w:szCs w:val="24"/>
        </w:rPr>
        <w:t>В</w:t>
      </w:r>
      <w:r w:rsidRPr="002E4E0A">
        <w:rPr>
          <w:rFonts w:ascii="Times New Roman" w:hAnsi="Times New Roman"/>
          <w:noProof/>
          <w:sz w:val="24"/>
          <w:szCs w:val="24"/>
        </w:rPr>
        <w:t>ећа</w:t>
      </w:r>
      <w:r w:rsidR="00796C77" w:rsidRPr="002E4E0A">
        <w:rPr>
          <w:rFonts w:ascii="Times New Roman" w:hAnsi="Times New Roman"/>
          <w:noProof/>
          <w:sz w:val="24"/>
          <w:szCs w:val="24"/>
        </w:rPr>
        <w:t xml:space="preserve"> за студије при</w:t>
      </w:r>
      <w:r w:rsidR="0087078A" w:rsidRPr="002E4E0A">
        <w:rPr>
          <w:rFonts w:ascii="Times New Roman" w:hAnsi="Times New Roman"/>
          <w:noProof/>
          <w:sz w:val="24"/>
          <w:szCs w:val="24"/>
        </w:rPr>
        <w:t xml:space="preserve"> У</w:t>
      </w:r>
      <w:r w:rsidR="00796C77" w:rsidRPr="002E4E0A">
        <w:rPr>
          <w:rFonts w:ascii="Times New Roman" w:hAnsi="Times New Roman"/>
          <w:noProof/>
          <w:sz w:val="24"/>
          <w:szCs w:val="24"/>
        </w:rPr>
        <w:t>ниверзитету</w:t>
      </w:r>
      <w:r w:rsidR="003C4D6E">
        <w:rPr>
          <w:rFonts w:ascii="Times New Roman" w:hAnsi="Times New Roman"/>
          <w:noProof/>
          <w:sz w:val="24"/>
          <w:szCs w:val="24"/>
        </w:rPr>
        <w:t xml:space="preserve"> у Београду одржаној</w:t>
      </w:r>
      <w:r w:rsidR="003C4D6E">
        <w:rPr>
          <w:rFonts w:ascii="Times New Roman" w:hAnsi="Times New Roman"/>
          <w:noProof/>
          <w:sz w:val="24"/>
          <w:szCs w:val="24"/>
          <w:lang w:val="ru-RU"/>
        </w:rPr>
        <w:t xml:space="preserve"> 17. </w:t>
      </w:r>
      <w:r w:rsidR="003C4D6E">
        <w:rPr>
          <w:rFonts w:ascii="Times New Roman" w:hAnsi="Times New Roman"/>
          <w:noProof/>
          <w:sz w:val="24"/>
          <w:szCs w:val="24"/>
        </w:rPr>
        <w:t>фебруара</w:t>
      </w:r>
      <w:r w:rsidR="003C4D6E">
        <w:rPr>
          <w:rFonts w:ascii="Times New Roman" w:hAnsi="Times New Roman"/>
          <w:noProof/>
          <w:sz w:val="24"/>
          <w:szCs w:val="24"/>
          <w:lang w:val="ru-RU"/>
        </w:rPr>
        <w:t xml:space="preserve"> 2025.</w:t>
      </w:r>
      <w:r w:rsidR="003C4D6E">
        <w:rPr>
          <w:rFonts w:ascii="Times New Roman" w:hAnsi="Times New Roman"/>
          <w:noProof/>
          <w:sz w:val="24"/>
          <w:szCs w:val="24"/>
        </w:rPr>
        <w:t xml:space="preserve"> године, </w:t>
      </w:r>
      <w:r w:rsidR="003C4D6E">
        <w:rPr>
          <w:rFonts w:ascii="Times New Roman" w:hAnsi="Times New Roman"/>
          <w:noProof/>
          <w:sz w:val="24"/>
          <w:szCs w:val="24"/>
          <w:lang w:val="ru-RU"/>
        </w:rPr>
        <w:t>Одлуком бр. 06-</w:t>
      </w:r>
      <w:r w:rsidR="003C4D6E">
        <w:rPr>
          <w:rFonts w:ascii="Times New Roman" w:hAnsi="Times New Roman"/>
          <w:noProof/>
          <w:sz w:val="24"/>
          <w:szCs w:val="24"/>
        </w:rPr>
        <w:t>3901</w:t>
      </w:r>
      <w:r w:rsidR="003C4D6E">
        <w:rPr>
          <w:rFonts w:ascii="Times New Roman" w:hAnsi="Times New Roman"/>
          <w:noProof/>
          <w:sz w:val="24"/>
          <w:szCs w:val="24"/>
          <w:lang w:val="ru-RU"/>
        </w:rPr>
        <w:t>/</w:t>
      </w:r>
      <w:r w:rsidR="003C4D6E">
        <w:rPr>
          <w:rFonts w:ascii="Times New Roman" w:hAnsi="Times New Roman"/>
          <w:noProof/>
          <w:sz w:val="24"/>
          <w:szCs w:val="24"/>
        </w:rPr>
        <w:t>IV/</w:t>
      </w:r>
      <w:r w:rsidR="003C4D6E">
        <w:rPr>
          <w:rFonts w:ascii="Times New Roman" w:hAnsi="Times New Roman"/>
          <w:noProof/>
          <w:sz w:val="24"/>
          <w:szCs w:val="24"/>
          <w:lang w:val="ru-RU"/>
        </w:rPr>
        <w:t>5.1/2-25</w:t>
      </w:r>
      <w:r w:rsidR="003C4D6E">
        <w:rPr>
          <w:rFonts w:ascii="Times New Roman" w:hAnsi="Times New Roman"/>
          <w:noProof/>
          <w:sz w:val="24"/>
          <w:szCs w:val="24"/>
        </w:rPr>
        <w:t xml:space="preserve"> именовани смо за чланове Комисије за оцену научне заснованости предложене теме докторске дисертације под насловом: </w:t>
      </w:r>
      <w:r w:rsidR="003C4D6E">
        <w:rPr>
          <w:rFonts w:ascii="Times New Roman" w:hAnsi="Times New Roman"/>
          <w:b/>
          <w:noProof/>
          <w:sz w:val="24"/>
          <w:szCs w:val="24"/>
        </w:rPr>
        <w:t>„</w:t>
      </w:r>
      <w:r w:rsidR="003C4D6E">
        <w:rPr>
          <w:rFonts w:ascii="Times New Roman" w:hAnsi="Times New Roman"/>
          <w:b/>
          <w:bCs/>
          <w:i/>
          <w:iCs/>
          <w:sz w:val="24"/>
          <w:szCs w:val="24"/>
        </w:rPr>
        <w:t xml:space="preserve">In vitro </w:t>
      </w:r>
      <w:r w:rsidR="00E43655">
        <w:rPr>
          <w:rFonts w:ascii="Times New Roman" w:hAnsi="Times New Roman"/>
          <w:b/>
          <w:bCs/>
          <w:sz w:val="24"/>
          <w:szCs w:val="24"/>
        </w:rPr>
        <w:t>истраживање антитуморског</w:t>
      </w:r>
      <w:r w:rsidR="003C4D6E">
        <w:rPr>
          <w:rFonts w:ascii="Times New Roman" w:hAnsi="Times New Roman"/>
          <w:b/>
          <w:bCs/>
          <w:sz w:val="24"/>
          <w:szCs w:val="24"/>
        </w:rPr>
        <w:t xml:space="preserve"> потенцијала дизајнираних </w:t>
      </w:r>
      <w:r w:rsidR="00E43655">
        <w:rPr>
          <w:rFonts w:ascii="Times New Roman" w:hAnsi="Times New Roman"/>
          <w:b/>
          <w:bCs/>
          <w:sz w:val="24"/>
          <w:szCs w:val="24"/>
        </w:rPr>
        <w:t>система на бази синтетског нано</w:t>
      </w:r>
      <w:r w:rsidR="003C4D6E">
        <w:rPr>
          <w:rFonts w:ascii="Times New Roman" w:hAnsi="Times New Roman"/>
          <w:b/>
          <w:bCs/>
          <w:sz w:val="24"/>
          <w:szCs w:val="24"/>
        </w:rPr>
        <w:t>честичног калцијум фосфата</w:t>
      </w:r>
      <w:r w:rsidR="003C4D6E">
        <w:rPr>
          <w:rFonts w:ascii="Times New Roman" w:hAnsi="Times New Roman"/>
          <w:b/>
          <w:noProof/>
          <w:sz w:val="24"/>
          <w:szCs w:val="24"/>
        </w:rPr>
        <w:t>”</w:t>
      </w:r>
      <w:r w:rsidR="003C4D6E">
        <w:rPr>
          <w:rFonts w:ascii="Times New Roman" w:hAnsi="Times New Roman"/>
          <w:noProof/>
          <w:sz w:val="24"/>
          <w:szCs w:val="24"/>
        </w:rPr>
        <w:t xml:space="preserve"> и испуњености услова кандидата</w:t>
      </w:r>
      <w:r w:rsidR="003C4D6E">
        <w:rPr>
          <w:rFonts w:ascii="Times New Roman" w:hAnsi="Times New Roman"/>
          <w:b/>
          <w:noProof/>
          <w:sz w:val="24"/>
          <w:szCs w:val="24"/>
        </w:rPr>
        <w:t xml:space="preserve"> Евелине, А. Херендија</w:t>
      </w:r>
      <w:r w:rsidR="003C4D6E">
        <w:rPr>
          <w:rFonts w:ascii="Times New Roman" w:hAnsi="Times New Roman"/>
          <w:noProof/>
          <w:sz w:val="24"/>
          <w:szCs w:val="24"/>
        </w:rPr>
        <w:t xml:space="preserve"> и предложених ментора </w:t>
      </w:r>
      <w:r w:rsidR="003C4D6E">
        <w:rPr>
          <w:rFonts w:ascii="Times New Roman" w:hAnsi="Times New Roman"/>
          <w:b/>
          <w:noProof/>
          <w:sz w:val="24"/>
          <w:szCs w:val="24"/>
        </w:rPr>
        <w:t>др Ненада Игњатовића</w:t>
      </w:r>
      <w:r w:rsidR="003C4D6E">
        <w:rPr>
          <w:rFonts w:ascii="Times New Roman" w:hAnsi="Times New Roman"/>
          <w:noProof/>
          <w:sz w:val="24"/>
          <w:szCs w:val="24"/>
        </w:rPr>
        <w:t xml:space="preserve"> и </w:t>
      </w:r>
      <w:r w:rsidR="003C4D6E">
        <w:rPr>
          <w:rFonts w:ascii="Times New Roman" w:hAnsi="Times New Roman"/>
          <w:b/>
          <w:noProof/>
          <w:sz w:val="24"/>
          <w:szCs w:val="24"/>
        </w:rPr>
        <w:t>др Милоша Лазаревића.</w:t>
      </w:r>
    </w:p>
    <w:p w:rsidR="0087078A" w:rsidRPr="002E4E0A" w:rsidRDefault="003C4D6E" w:rsidP="003B7973">
      <w:pPr>
        <w:autoSpaceDE w:val="0"/>
        <w:autoSpaceDN w:val="0"/>
        <w:adjustRightInd w:val="0"/>
        <w:spacing w:after="0" w:line="240" w:lineRule="auto"/>
        <w:ind w:firstLine="720"/>
        <w:jc w:val="both"/>
        <w:rPr>
          <w:rFonts w:ascii="Times New Roman" w:hAnsi="Times New Roman"/>
          <w:noProof/>
          <w:sz w:val="24"/>
          <w:szCs w:val="24"/>
        </w:rPr>
      </w:pPr>
      <w:r>
        <w:rPr>
          <w:rFonts w:ascii="Times New Roman" w:hAnsi="Times New Roman"/>
          <w:noProof/>
          <w:sz w:val="24"/>
          <w:szCs w:val="24"/>
        </w:rPr>
        <w:t>На основу поднете документације уз Пријаву теме кандидата</w:t>
      </w:r>
      <w:r>
        <w:rPr>
          <w:rFonts w:ascii="Times New Roman" w:hAnsi="Times New Roman"/>
          <w:b/>
          <w:noProof/>
          <w:sz w:val="24"/>
          <w:szCs w:val="24"/>
        </w:rPr>
        <w:t xml:space="preserve"> Евелине, А. Херендија</w:t>
      </w:r>
      <w:r>
        <w:rPr>
          <w:rFonts w:ascii="Times New Roman" w:hAnsi="Times New Roman"/>
          <w:noProof/>
          <w:sz w:val="24"/>
          <w:szCs w:val="24"/>
        </w:rPr>
        <w:t xml:space="preserve">, Комисија подноси </w:t>
      </w:r>
      <w:r>
        <w:rPr>
          <w:rFonts w:ascii="Times New Roman" w:hAnsi="Times New Roman"/>
          <w:noProof/>
          <w:sz w:val="24"/>
          <w:szCs w:val="24"/>
          <w:lang w:val="ru-RU"/>
        </w:rPr>
        <w:t>Већу за студије при Универзитету</w:t>
      </w:r>
      <w:r>
        <w:rPr>
          <w:rFonts w:ascii="Times New Roman" w:hAnsi="Times New Roman"/>
          <w:noProof/>
          <w:sz w:val="24"/>
          <w:szCs w:val="24"/>
        </w:rPr>
        <w:t xml:space="preserve"> у Београду следећи:</w:t>
      </w:r>
    </w:p>
    <w:p w:rsidR="00115B58" w:rsidRPr="002E4E0A" w:rsidRDefault="00115B58" w:rsidP="003B7973">
      <w:pPr>
        <w:autoSpaceDE w:val="0"/>
        <w:autoSpaceDN w:val="0"/>
        <w:adjustRightInd w:val="0"/>
        <w:spacing w:after="0" w:line="240" w:lineRule="auto"/>
        <w:ind w:firstLine="720"/>
        <w:jc w:val="both"/>
        <w:rPr>
          <w:rFonts w:ascii="Times New Roman" w:hAnsi="Times New Roman"/>
          <w:noProof/>
          <w:sz w:val="24"/>
          <w:szCs w:val="24"/>
        </w:rPr>
      </w:pPr>
    </w:p>
    <w:p w:rsidR="001951EE" w:rsidRPr="002E4E0A" w:rsidRDefault="001951EE" w:rsidP="00996230">
      <w:pPr>
        <w:autoSpaceDE w:val="0"/>
        <w:autoSpaceDN w:val="0"/>
        <w:adjustRightInd w:val="0"/>
        <w:spacing w:after="0" w:line="240" w:lineRule="auto"/>
        <w:ind w:firstLine="720"/>
        <w:jc w:val="both"/>
        <w:rPr>
          <w:rFonts w:ascii="Times New Roman" w:hAnsi="Times New Roman"/>
          <w:noProof/>
          <w:sz w:val="24"/>
          <w:szCs w:val="24"/>
        </w:rPr>
      </w:pPr>
    </w:p>
    <w:p w:rsidR="0087078A" w:rsidRPr="002E4E0A" w:rsidRDefault="003C4D6E" w:rsidP="00996230">
      <w:pPr>
        <w:autoSpaceDE w:val="0"/>
        <w:autoSpaceDN w:val="0"/>
        <w:adjustRightInd w:val="0"/>
        <w:spacing w:after="0" w:line="240" w:lineRule="auto"/>
        <w:jc w:val="center"/>
        <w:rPr>
          <w:rFonts w:ascii="Times New Roman" w:hAnsi="Times New Roman"/>
          <w:b/>
          <w:noProof/>
          <w:sz w:val="24"/>
          <w:szCs w:val="24"/>
        </w:rPr>
      </w:pPr>
      <w:r>
        <w:rPr>
          <w:rFonts w:ascii="Times New Roman" w:hAnsi="Times New Roman"/>
          <w:b/>
          <w:noProof/>
          <w:sz w:val="24"/>
          <w:szCs w:val="24"/>
        </w:rPr>
        <w:t>И  З  В  Е  Ш  Т  А  Ј</w:t>
      </w:r>
    </w:p>
    <w:p w:rsidR="001B2480" w:rsidRPr="002E4E0A" w:rsidRDefault="003C4D6E" w:rsidP="00996230">
      <w:pPr>
        <w:autoSpaceDE w:val="0"/>
        <w:autoSpaceDN w:val="0"/>
        <w:adjustRightInd w:val="0"/>
        <w:spacing w:after="0" w:line="240" w:lineRule="auto"/>
        <w:jc w:val="center"/>
        <w:rPr>
          <w:rFonts w:ascii="Times New Roman" w:hAnsi="Times New Roman"/>
          <w:b/>
          <w:noProof/>
          <w:sz w:val="24"/>
          <w:szCs w:val="24"/>
        </w:rPr>
      </w:pPr>
      <w:r>
        <w:rPr>
          <w:rFonts w:ascii="Times New Roman" w:hAnsi="Times New Roman"/>
          <w:b/>
          <w:noProof/>
          <w:sz w:val="24"/>
          <w:szCs w:val="24"/>
        </w:rPr>
        <w:t xml:space="preserve">О ОЦЕНИ НАУЧНЕ ЗАСНОВАНОСТИ ТЕМЕ ДОКТОРСКЕ ДИСЕРТАЦИЈЕ И ИСПУЊЕНОСТИ УСЛОВА КАНДИДАТА И МЕНТОРА </w:t>
      </w:r>
    </w:p>
    <w:p w:rsidR="001B2480" w:rsidRPr="002E4E0A" w:rsidRDefault="001B2480" w:rsidP="00996230">
      <w:pPr>
        <w:autoSpaceDE w:val="0"/>
        <w:autoSpaceDN w:val="0"/>
        <w:adjustRightInd w:val="0"/>
        <w:spacing w:after="0" w:line="240" w:lineRule="auto"/>
        <w:jc w:val="center"/>
        <w:rPr>
          <w:rFonts w:ascii="Times New Roman" w:hAnsi="Times New Roman"/>
          <w:b/>
          <w:noProof/>
          <w:sz w:val="24"/>
          <w:szCs w:val="24"/>
        </w:rPr>
      </w:pPr>
    </w:p>
    <w:p w:rsidR="0087078A" w:rsidRPr="002E4E0A" w:rsidRDefault="003C4D6E" w:rsidP="00527509">
      <w:pPr>
        <w:numPr>
          <w:ilvl w:val="0"/>
          <w:numId w:val="12"/>
        </w:numPr>
        <w:autoSpaceDE w:val="0"/>
        <w:autoSpaceDN w:val="0"/>
        <w:adjustRightInd w:val="0"/>
        <w:spacing w:after="0" w:line="240" w:lineRule="auto"/>
        <w:rPr>
          <w:rFonts w:ascii="Times New Roman" w:hAnsi="Times New Roman"/>
          <w:b/>
          <w:noProof/>
          <w:sz w:val="24"/>
          <w:szCs w:val="24"/>
        </w:rPr>
      </w:pPr>
      <w:r>
        <w:rPr>
          <w:rFonts w:ascii="Times New Roman" w:hAnsi="Times New Roman"/>
          <w:b/>
          <w:noProof/>
          <w:sz w:val="24"/>
          <w:szCs w:val="24"/>
        </w:rPr>
        <w:t>Биографија кандидата</w:t>
      </w:r>
    </w:p>
    <w:p w:rsidR="00996230" w:rsidRPr="002E4E0A" w:rsidRDefault="00996230" w:rsidP="00996230">
      <w:pPr>
        <w:autoSpaceDE w:val="0"/>
        <w:autoSpaceDN w:val="0"/>
        <w:adjustRightInd w:val="0"/>
        <w:spacing w:after="0" w:line="240" w:lineRule="auto"/>
        <w:rPr>
          <w:rFonts w:ascii="Times New Roman" w:hAnsi="Times New Roman"/>
          <w:noProof/>
          <w:sz w:val="24"/>
          <w:szCs w:val="24"/>
        </w:rPr>
      </w:pPr>
    </w:p>
    <w:p w:rsidR="003F7B8B" w:rsidRDefault="003C4D6E" w:rsidP="008E4F71">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Евелина Херендија</w:t>
      </w:r>
      <w:r>
        <w:rPr>
          <w:sz w:val="24"/>
          <w:szCs w:val="24"/>
        </w:rPr>
        <w:t xml:space="preserve"> </w:t>
      </w:r>
      <w:r>
        <w:rPr>
          <w:rFonts w:ascii="Times New Roman" w:hAnsi="Times New Roman"/>
          <w:sz w:val="24"/>
          <w:szCs w:val="24"/>
        </w:rPr>
        <w:t xml:space="preserve">је рођена 14. јуна 1995. године у Новом Саду. Медицински факултет у Новом Саду, одсек Интегрисане академске студије стоматологије, уписала је 2013. </w:t>
      </w:r>
      <w:r w:rsidR="00E43655">
        <w:rPr>
          <w:rFonts w:ascii="Times New Roman" w:hAnsi="Times New Roman"/>
          <w:sz w:val="24"/>
          <w:szCs w:val="24"/>
        </w:rPr>
        <w:t>године, а 2019. г</w:t>
      </w:r>
      <w:r>
        <w:rPr>
          <w:rFonts w:ascii="Times New Roman" w:hAnsi="Times New Roman"/>
          <w:sz w:val="24"/>
          <w:szCs w:val="24"/>
        </w:rPr>
        <w:t>одине је дипломирала и стекла звање доктора стоматологије. Обавила је обавезни лекарски стаж и положила државни испит 2019. године. Исте године је основала радни однос на позицији доктор стоматологије у стоматолошкој ординацији „Проф. Др С. Карахода“</w:t>
      </w:r>
      <w:r w:rsidR="00222589">
        <w:rPr>
          <w:rFonts w:ascii="Times New Roman" w:hAnsi="Times New Roman"/>
          <w:sz w:val="24"/>
          <w:szCs w:val="24"/>
        </w:rPr>
        <w:t xml:space="preserve"> </w:t>
      </w:r>
      <w:r w:rsidR="00150A6F" w:rsidRPr="002E4E0A">
        <w:rPr>
          <w:rFonts w:ascii="Times New Roman" w:hAnsi="Times New Roman"/>
          <w:sz w:val="24"/>
          <w:szCs w:val="24"/>
        </w:rPr>
        <w:t xml:space="preserve">у Новом Саду. Године 2022. уписала је мултидисциплинарне докторске академске студије при Универзитету у Београду, студијски програм Биомедицинско инжињерство и технологије. </w:t>
      </w:r>
    </w:p>
    <w:p w:rsidR="003F7B8B" w:rsidRDefault="003F7B8B" w:rsidP="008E4F71">
      <w:pPr>
        <w:autoSpaceDE w:val="0"/>
        <w:autoSpaceDN w:val="0"/>
        <w:adjustRightInd w:val="0"/>
        <w:spacing w:after="0" w:line="240" w:lineRule="auto"/>
        <w:jc w:val="both"/>
        <w:rPr>
          <w:rFonts w:ascii="Times New Roman" w:hAnsi="Times New Roman"/>
          <w:sz w:val="24"/>
          <w:szCs w:val="24"/>
        </w:rPr>
      </w:pPr>
    </w:p>
    <w:p w:rsidR="003F7B8B" w:rsidRPr="00F14050" w:rsidRDefault="003F7B8B" w:rsidP="003F7B8B">
      <w:pPr>
        <w:spacing w:after="0" w:line="240" w:lineRule="auto"/>
        <w:jc w:val="both"/>
        <w:rPr>
          <w:rFonts w:ascii="Times New Roman" w:hAnsi="Times New Roman"/>
          <w:sz w:val="24"/>
          <w:szCs w:val="24"/>
          <w:u w:val="single"/>
          <w:lang w:val="sr-Cyrl-CS"/>
        </w:rPr>
      </w:pPr>
      <w:r w:rsidRPr="00F14050">
        <w:rPr>
          <w:rFonts w:ascii="Times New Roman" w:hAnsi="Times New Roman"/>
          <w:sz w:val="24"/>
          <w:szCs w:val="24"/>
          <w:u w:val="single"/>
          <w:lang w:val="sr-Cyrl-CS"/>
        </w:rPr>
        <w:t xml:space="preserve">Положени испити на докторским студијама </w:t>
      </w:r>
    </w:p>
    <w:p w:rsidR="003F7B8B" w:rsidRDefault="003F7B8B" w:rsidP="008E4F71">
      <w:pPr>
        <w:autoSpaceDE w:val="0"/>
        <w:autoSpaceDN w:val="0"/>
        <w:adjustRightInd w:val="0"/>
        <w:spacing w:after="0" w:line="240" w:lineRule="auto"/>
        <w:jc w:val="both"/>
        <w:rPr>
          <w:rFonts w:ascii="Times New Roman" w:hAnsi="Times New Roman"/>
          <w:sz w:val="24"/>
          <w:szCs w:val="24"/>
        </w:rPr>
      </w:pPr>
    </w:p>
    <w:tbl>
      <w:tblPr>
        <w:tblW w:w="95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09"/>
        <w:gridCol w:w="1696"/>
        <w:gridCol w:w="1608"/>
      </w:tblGrid>
      <w:tr w:rsidR="003F7B8B" w:rsidRPr="002421D1" w:rsidTr="003B584C">
        <w:trPr>
          <w:trHeight w:val="264"/>
        </w:trPr>
        <w:tc>
          <w:tcPr>
            <w:tcW w:w="6209" w:type="dxa"/>
            <w:vAlign w:val="center"/>
          </w:tcPr>
          <w:p w:rsidR="003F7B8B" w:rsidRPr="002421D1" w:rsidRDefault="003F7B8B" w:rsidP="002421D1">
            <w:pPr>
              <w:spacing w:after="0" w:line="240" w:lineRule="auto"/>
              <w:rPr>
                <w:rFonts w:ascii="Times New Roman" w:hAnsi="Times New Roman"/>
                <w:b/>
                <w:lang w:val="sr-Cyrl-CS"/>
              </w:rPr>
            </w:pPr>
            <w:r w:rsidRPr="002421D1">
              <w:rPr>
                <w:rFonts w:ascii="Times New Roman" w:hAnsi="Times New Roman"/>
                <w:b/>
                <w:lang w:val="sr-Cyrl-CS"/>
              </w:rPr>
              <w:t>Предмет</w:t>
            </w:r>
          </w:p>
        </w:tc>
        <w:tc>
          <w:tcPr>
            <w:tcW w:w="1696" w:type="dxa"/>
            <w:vAlign w:val="center"/>
          </w:tcPr>
          <w:p w:rsidR="003F7B8B" w:rsidRPr="002421D1" w:rsidRDefault="003F7B8B" w:rsidP="002421D1">
            <w:pPr>
              <w:spacing w:after="0" w:line="240" w:lineRule="auto"/>
              <w:rPr>
                <w:rFonts w:ascii="Times New Roman" w:hAnsi="Times New Roman"/>
                <w:b/>
                <w:lang w:val="sr-Cyrl-CS"/>
              </w:rPr>
            </w:pPr>
            <w:r w:rsidRPr="002421D1">
              <w:rPr>
                <w:rFonts w:ascii="Times New Roman" w:hAnsi="Times New Roman"/>
                <w:b/>
                <w:lang w:val="sr-Cyrl-CS"/>
              </w:rPr>
              <w:t>Оцена</w:t>
            </w:r>
          </w:p>
        </w:tc>
        <w:tc>
          <w:tcPr>
            <w:tcW w:w="1608" w:type="dxa"/>
            <w:vAlign w:val="center"/>
          </w:tcPr>
          <w:p w:rsidR="003F7B8B" w:rsidRPr="002421D1" w:rsidRDefault="003F7B8B" w:rsidP="002421D1">
            <w:pPr>
              <w:spacing w:after="0" w:line="240" w:lineRule="auto"/>
              <w:rPr>
                <w:rFonts w:ascii="Times New Roman" w:hAnsi="Times New Roman"/>
                <w:b/>
                <w:lang w:val="sr-Cyrl-CS"/>
              </w:rPr>
            </w:pPr>
            <w:r w:rsidRPr="002421D1">
              <w:rPr>
                <w:rFonts w:ascii="Times New Roman" w:hAnsi="Times New Roman"/>
                <w:b/>
                <w:lang w:val="sr-Cyrl-CS"/>
              </w:rPr>
              <w:t>ЕСПБ</w:t>
            </w:r>
          </w:p>
        </w:tc>
      </w:tr>
      <w:tr w:rsidR="003F7B8B" w:rsidRPr="002421D1" w:rsidTr="003B584C">
        <w:trPr>
          <w:trHeight w:val="264"/>
        </w:trPr>
        <w:tc>
          <w:tcPr>
            <w:tcW w:w="6209" w:type="dxa"/>
          </w:tcPr>
          <w:p w:rsidR="003F7B8B" w:rsidRPr="002421D1" w:rsidRDefault="003F7B8B" w:rsidP="002421D1">
            <w:pPr>
              <w:spacing w:after="0" w:line="240" w:lineRule="auto"/>
              <w:jc w:val="both"/>
              <w:rPr>
                <w:rFonts w:ascii="Times New Roman" w:hAnsi="Times New Roman"/>
                <w:lang w:val="sr-Cyrl-CS"/>
              </w:rPr>
            </w:pPr>
            <w:r w:rsidRPr="002421D1">
              <w:rPr>
                <w:rFonts w:ascii="Times New Roman" w:hAnsi="Times New Roman"/>
                <w:lang w:val="sr-Cyrl-CS"/>
              </w:rPr>
              <w:t>Основи биомедицинског инжењерства</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8</w:t>
            </w:r>
          </w:p>
        </w:tc>
        <w:tc>
          <w:tcPr>
            <w:tcW w:w="1608"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6</w:t>
            </w:r>
          </w:p>
        </w:tc>
      </w:tr>
      <w:tr w:rsidR="00DF2A8F" w:rsidRPr="002421D1" w:rsidTr="003B584C">
        <w:trPr>
          <w:trHeight w:val="264"/>
        </w:trPr>
        <w:tc>
          <w:tcPr>
            <w:tcW w:w="6209" w:type="dxa"/>
          </w:tcPr>
          <w:p w:rsidR="00DF2A8F" w:rsidRPr="002421D1" w:rsidRDefault="00DF2A8F" w:rsidP="002421D1">
            <w:pPr>
              <w:spacing w:after="0" w:line="240" w:lineRule="auto"/>
              <w:jc w:val="both"/>
              <w:rPr>
                <w:rFonts w:ascii="Times New Roman" w:hAnsi="Times New Roman"/>
                <w:lang w:val="sr-Cyrl-CS"/>
              </w:rPr>
            </w:pPr>
            <w:r w:rsidRPr="002421D1">
              <w:rPr>
                <w:rFonts w:ascii="Times New Roman" w:hAnsi="Times New Roman"/>
              </w:rPr>
              <w:t>Принципи биомедицинске инструментације и мерења</w:t>
            </w:r>
          </w:p>
        </w:tc>
        <w:tc>
          <w:tcPr>
            <w:tcW w:w="1696" w:type="dxa"/>
            <w:vAlign w:val="center"/>
          </w:tcPr>
          <w:p w:rsidR="00DF2A8F"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DF2A8F"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15</w:t>
            </w:r>
          </w:p>
        </w:tc>
      </w:tr>
      <w:tr w:rsidR="003F7B8B" w:rsidRPr="002421D1" w:rsidTr="003B584C">
        <w:trPr>
          <w:trHeight w:val="264"/>
        </w:trPr>
        <w:tc>
          <w:tcPr>
            <w:tcW w:w="6209" w:type="dxa"/>
          </w:tcPr>
          <w:p w:rsidR="003F7B8B" w:rsidRPr="002421D1" w:rsidRDefault="00C13D55"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Научно истраживачке методе и биоетика у биомедицинском инжењерству</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9</w:t>
            </w:r>
          </w:p>
        </w:tc>
      </w:tr>
      <w:tr w:rsidR="003F7B8B" w:rsidRPr="002421D1" w:rsidTr="003B584C">
        <w:trPr>
          <w:trHeight w:val="264"/>
        </w:trPr>
        <w:tc>
          <w:tcPr>
            <w:tcW w:w="6209" w:type="dxa"/>
          </w:tcPr>
          <w:p w:rsidR="003F7B8B" w:rsidRPr="002421D1" w:rsidRDefault="00C13D55"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Физика, технологија и карактеризација биоматеријала</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9</w:t>
            </w:r>
          </w:p>
        </w:tc>
      </w:tr>
      <w:tr w:rsidR="003F7B8B" w:rsidRPr="002421D1" w:rsidTr="003B584C">
        <w:trPr>
          <w:trHeight w:val="264"/>
        </w:trPr>
        <w:tc>
          <w:tcPr>
            <w:tcW w:w="6209" w:type="dxa"/>
          </w:tcPr>
          <w:p w:rsidR="003F7B8B" w:rsidRPr="002421D1" w:rsidRDefault="00C13D55"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Вештачка интелигенција</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6</w:t>
            </w:r>
          </w:p>
        </w:tc>
      </w:tr>
      <w:tr w:rsidR="003F7B8B" w:rsidRPr="002421D1" w:rsidTr="003B584C">
        <w:trPr>
          <w:trHeight w:val="264"/>
        </w:trPr>
        <w:tc>
          <w:tcPr>
            <w:tcW w:w="6209" w:type="dxa"/>
          </w:tcPr>
          <w:p w:rsidR="003F7B8B" w:rsidRPr="002421D1" w:rsidRDefault="00C13D55"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Моделирање биомедицинских система и процеса</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9</w:t>
            </w:r>
          </w:p>
        </w:tc>
      </w:tr>
      <w:tr w:rsidR="003F7B8B" w:rsidRPr="002421D1" w:rsidTr="003B584C">
        <w:trPr>
          <w:trHeight w:val="264"/>
        </w:trPr>
        <w:tc>
          <w:tcPr>
            <w:tcW w:w="6209" w:type="dxa"/>
          </w:tcPr>
          <w:p w:rsidR="003F7B8B" w:rsidRPr="002421D1" w:rsidRDefault="00C13D55"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Методе и инструментација за електрофизиологију</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9</w:t>
            </w:r>
          </w:p>
        </w:tc>
      </w:tr>
      <w:tr w:rsidR="003F7B8B" w:rsidRPr="002421D1" w:rsidTr="003B584C">
        <w:trPr>
          <w:trHeight w:val="264"/>
        </w:trPr>
        <w:tc>
          <w:tcPr>
            <w:tcW w:w="6209" w:type="dxa"/>
          </w:tcPr>
          <w:p w:rsidR="003F7B8B" w:rsidRPr="002421D1" w:rsidRDefault="00C13D55"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Неуронске мреже</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6</w:t>
            </w:r>
          </w:p>
        </w:tc>
      </w:tr>
      <w:tr w:rsidR="003F7B8B" w:rsidRPr="002421D1" w:rsidTr="003B584C">
        <w:trPr>
          <w:trHeight w:val="264"/>
        </w:trPr>
        <w:tc>
          <w:tcPr>
            <w:tcW w:w="6209" w:type="dxa"/>
          </w:tcPr>
          <w:p w:rsidR="003F7B8B" w:rsidRPr="002421D1" w:rsidRDefault="00DF2A8F"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Системи одлучивања у медицини</w:t>
            </w:r>
          </w:p>
        </w:tc>
        <w:tc>
          <w:tcPr>
            <w:tcW w:w="1696" w:type="dxa"/>
            <w:vAlign w:val="center"/>
          </w:tcPr>
          <w:p w:rsidR="003F7B8B" w:rsidRPr="002421D1" w:rsidRDefault="00DF2A8F" w:rsidP="002421D1">
            <w:pPr>
              <w:spacing w:after="0" w:line="240" w:lineRule="auto"/>
              <w:rPr>
                <w:rFonts w:ascii="Times New Roman" w:hAnsi="Times New Roman"/>
                <w:lang w:val="en-GB"/>
              </w:rPr>
            </w:pPr>
            <w:r w:rsidRPr="002421D1">
              <w:rPr>
                <w:rFonts w:ascii="Times New Roman" w:hAnsi="Times New Roman"/>
                <w:lang w:val="en-GB"/>
              </w:rPr>
              <w:t>10</w:t>
            </w: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6</w:t>
            </w:r>
          </w:p>
        </w:tc>
      </w:tr>
      <w:tr w:rsidR="003F7B8B" w:rsidRPr="002421D1" w:rsidTr="003B584C">
        <w:trPr>
          <w:trHeight w:val="264"/>
        </w:trPr>
        <w:tc>
          <w:tcPr>
            <w:tcW w:w="6209" w:type="dxa"/>
          </w:tcPr>
          <w:p w:rsidR="003F7B8B" w:rsidRPr="002421D1" w:rsidRDefault="00DF2A8F" w:rsidP="002421D1">
            <w:pPr>
              <w:spacing w:after="0" w:line="240" w:lineRule="auto"/>
              <w:jc w:val="both"/>
              <w:rPr>
                <w:rFonts w:ascii="Times New Roman" w:hAnsi="Times New Roman"/>
                <w:lang w:val="sr-Cyrl-CS"/>
              </w:rPr>
            </w:pPr>
            <w:r w:rsidRPr="00BE5689">
              <w:rPr>
                <w:rFonts w:ascii="Times New Roman" w:hAnsi="Times New Roman"/>
                <w:color w:val="000000"/>
                <w:lang w:val="en-GB" w:eastAsia="en-GB"/>
              </w:rPr>
              <w:t>Специјални курс из биомедицинског инжењерства 1</w:t>
            </w:r>
          </w:p>
        </w:tc>
        <w:tc>
          <w:tcPr>
            <w:tcW w:w="1696" w:type="dxa"/>
            <w:vAlign w:val="center"/>
          </w:tcPr>
          <w:p w:rsidR="003F7B8B" w:rsidRPr="002421D1" w:rsidRDefault="003F7B8B" w:rsidP="002421D1">
            <w:pPr>
              <w:spacing w:after="0" w:line="240" w:lineRule="auto"/>
              <w:rPr>
                <w:rFonts w:ascii="Times New Roman" w:hAnsi="Times New Roman"/>
                <w:lang w:val="sr-Cyrl-CS"/>
              </w:rPr>
            </w:pP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5</w:t>
            </w:r>
          </w:p>
        </w:tc>
      </w:tr>
      <w:tr w:rsidR="003F7B8B" w:rsidRPr="002421D1" w:rsidTr="003B584C">
        <w:trPr>
          <w:trHeight w:val="264"/>
        </w:trPr>
        <w:tc>
          <w:tcPr>
            <w:tcW w:w="6209" w:type="dxa"/>
          </w:tcPr>
          <w:p w:rsidR="003F7B8B" w:rsidRPr="002421D1" w:rsidRDefault="00DF2A8F" w:rsidP="002421D1">
            <w:pPr>
              <w:spacing w:after="0" w:line="240" w:lineRule="auto"/>
              <w:rPr>
                <w:rFonts w:ascii="Times New Roman" w:hAnsi="Times New Roman"/>
                <w:lang w:val="sr-Cyrl-CS"/>
              </w:rPr>
            </w:pPr>
            <w:r w:rsidRPr="00BE5689">
              <w:rPr>
                <w:rFonts w:ascii="Times New Roman" w:hAnsi="Times New Roman"/>
                <w:color w:val="000000"/>
                <w:lang w:val="en-GB" w:eastAsia="en-GB"/>
              </w:rPr>
              <w:t>Специјални курс из биомедицинског инжењерства 2</w:t>
            </w:r>
          </w:p>
        </w:tc>
        <w:tc>
          <w:tcPr>
            <w:tcW w:w="1696" w:type="dxa"/>
            <w:vAlign w:val="center"/>
          </w:tcPr>
          <w:p w:rsidR="003F7B8B" w:rsidRPr="002421D1" w:rsidRDefault="003F7B8B" w:rsidP="002421D1">
            <w:pPr>
              <w:spacing w:after="0" w:line="240" w:lineRule="auto"/>
              <w:rPr>
                <w:rFonts w:ascii="Times New Roman" w:hAnsi="Times New Roman"/>
                <w:lang w:val="sr-Cyrl-CS"/>
              </w:rPr>
            </w:pP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10</w:t>
            </w:r>
          </w:p>
        </w:tc>
      </w:tr>
      <w:tr w:rsidR="003F7B8B" w:rsidRPr="002421D1" w:rsidTr="003B584C">
        <w:trPr>
          <w:trHeight w:val="264"/>
        </w:trPr>
        <w:tc>
          <w:tcPr>
            <w:tcW w:w="6209" w:type="dxa"/>
          </w:tcPr>
          <w:p w:rsidR="003F7B8B" w:rsidRPr="002421D1" w:rsidRDefault="00DF2A8F" w:rsidP="002421D1">
            <w:pPr>
              <w:spacing w:after="0" w:line="240" w:lineRule="auto"/>
              <w:jc w:val="both"/>
              <w:rPr>
                <w:rFonts w:ascii="Times New Roman" w:hAnsi="Times New Roman"/>
                <w:lang w:val="en-GB"/>
              </w:rPr>
            </w:pPr>
            <w:r w:rsidRPr="00BE5689">
              <w:rPr>
                <w:rFonts w:ascii="Times New Roman" w:hAnsi="Times New Roman"/>
                <w:color w:val="000000"/>
                <w:lang w:val="en-GB" w:eastAsia="en-GB"/>
              </w:rPr>
              <w:t>Завршни рад</w:t>
            </w:r>
            <w:r w:rsidRPr="002421D1">
              <w:rPr>
                <w:rFonts w:ascii="Times New Roman" w:hAnsi="Times New Roman"/>
                <w:lang w:val="en-GB"/>
              </w:rPr>
              <w:t xml:space="preserve"> 1</w:t>
            </w:r>
          </w:p>
        </w:tc>
        <w:tc>
          <w:tcPr>
            <w:tcW w:w="1696" w:type="dxa"/>
            <w:vAlign w:val="center"/>
          </w:tcPr>
          <w:p w:rsidR="003F7B8B" w:rsidRPr="002421D1" w:rsidRDefault="003F7B8B" w:rsidP="002421D1">
            <w:pPr>
              <w:spacing w:after="0" w:line="240" w:lineRule="auto"/>
              <w:rPr>
                <w:rFonts w:ascii="Times New Roman" w:hAnsi="Times New Roman"/>
                <w:lang w:val="sr-Cyrl-CS"/>
              </w:rPr>
            </w:pP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10</w:t>
            </w:r>
          </w:p>
        </w:tc>
      </w:tr>
      <w:tr w:rsidR="003F7B8B" w:rsidRPr="002421D1" w:rsidTr="003B584C">
        <w:trPr>
          <w:trHeight w:val="264"/>
        </w:trPr>
        <w:tc>
          <w:tcPr>
            <w:tcW w:w="6209" w:type="dxa"/>
          </w:tcPr>
          <w:p w:rsidR="003F7B8B" w:rsidRPr="002421D1" w:rsidRDefault="00DF2A8F" w:rsidP="002421D1">
            <w:pPr>
              <w:spacing w:after="0" w:line="240" w:lineRule="auto"/>
              <w:jc w:val="both"/>
              <w:rPr>
                <w:rFonts w:ascii="Times New Roman" w:hAnsi="Times New Roman"/>
                <w:lang w:val="en-GB"/>
              </w:rPr>
            </w:pPr>
            <w:r w:rsidRPr="00BE5689">
              <w:rPr>
                <w:rFonts w:ascii="Times New Roman" w:hAnsi="Times New Roman"/>
                <w:color w:val="000000"/>
                <w:lang w:val="en-GB" w:eastAsia="en-GB"/>
              </w:rPr>
              <w:t>Завршни рад</w:t>
            </w:r>
            <w:r w:rsidRPr="002421D1">
              <w:rPr>
                <w:rFonts w:ascii="Times New Roman" w:hAnsi="Times New Roman"/>
                <w:lang w:val="en-GB"/>
              </w:rPr>
              <w:t xml:space="preserve"> 2</w:t>
            </w:r>
          </w:p>
        </w:tc>
        <w:tc>
          <w:tcPr>
            <w:tcW w:w="1696" w:type="dxa"/>
            <w:vAlign w:val="center"/>
          </w:tcPr>
          <w:p w:rsidR="003F7B8B" w:rsidRPr="002421D1" w:rsidRDefault="003F7B8B" w:rsidP="002421D1">
            <w:pPr>
              <w:spacing w:after="0" w:line="240" w:lineRule="auto"/>
              <w:rPr>
                <w:rFonts w:ascii="Times New Roman" w:hAnsi="Times New Roman"/>
                <w:lang w:val="en-GB"/>
              </w:rPr>
            </w:pPr>
          </w:p>
        </w:tc>
        <w:tc>
          <w:tcPr>
            <w:tcW w:w="1608" w:type="dxa"/>
            <w:vAlign w:val="center"/>
          </w:tcPr>
          <w:p w:rsidR="003F7B8B" w:rsidRPr="002421D1" w:rsidRDefault="002421D1" w:rsidP="002421D1">
            <w:pPr>
              <w:spacing w:after="0" w:line="240" w:lineRule="auto"/>
              <w:rPr>
                <w:rFonts w:ascii="Times New Roman" w:hAnsi="Times New Roman"/>
                <w:lang w:val="en-GB"/>
              </w:rPr>
            </w:pPr>
            <w:r w:rsidRPr="002421D1">
              <w:rPr>
                <w:rFonts w:ascii="Times New Roman" w:hAnsi="Times New Roman"/>
                <w:lang w:val="en-GB"/>
              </w:rPr>
              <w:t>20</w:t>
            </w:r>
          </w:p>
        </w:tc>
      </w:tr>
      <w:tr w:rsidR="003F7B8B" w:rsidRPr="002421D1" w:rsidTr="003B584C">
        <w:trPr>
          <w:trHeight w:val="264"/>
        </w:trPr>
        <w:tc>
          <w:tcPr>
            <w:tcW w:w="6209" w:type="dxa"/>
          </w:tcPr>
          <w:p w:rsidR="003F7B8B" w:rsidRPr="002421D1" w:rsidRDefault="003F7B8B" w:rsidP="002421D1">
            <w:pPr>
              <w:spacing w:after="0" w:line="240" w:lineRule="auto"/>
              <w:jc w:val="both"/>
              <w:rPr>
                <w:rFonts w:ascii="Times New Roman" w:hAnsi="Times New Roman"/>
              </w:rPr>
            </w:pPr>
            <w:r w:rsidRPr="002421D1">
              <w:rPr>
                <w:rFonts w:ascii="Times New Roman" w:hAnsi="Times New Roman"/>
              </w:rPr>
              <w:t>Просечна оцена/Укупно</w:t>
            </w:r>
          </w:p>
        </w:tc>
        <w:tc>
          <w:tcPr>
            <w:tcW w:w="1696" w:type="dxa"/>
            <w:vAlign w:val="center"/>
          </w:tcPr>
          <w:p w:rsidR="003F7B8B" w:rsidRPr="002421D1" w:rsidRDefault="002421D1" w:rsidP="002421D1">
            <w:pPr>
              <w:spacing w:after="0" w:line="240" w:lineRule="auto"/>
              <w:rPr>
                <w:rFonts w:ascii="Times New Roman" w:hAnsi="Times New Roman"/>
              </w:rPr>
            </w:pPr>
            <w:r w:rsidRPr="002421D1">
              <w:rPr>
                <w:rFonts w:ascii="Times New Roman" w:hAnsi="Times New Roman"/>
              </w:rPr>
              <w:t>9.78</w:t>
            </w:r>
          </w:p>
        </w:tc>
        <w:tc>
          <w:tcPr>
            <w:tcW w:w="1608" w:type="dxa"/>
            <w:vAlign w:val="center"/>
          </w:tcPr>
          <w:p w:rsidR="003F7B8B" w:rsidRPr="002421D1" w:rsidRDefault="002421D1" w:rsidP="002421D1">
            <w:pPr>
              <w:spacing w:after="0" w:line="240" w:lineRule="auto"/>
              <w:rPr>
                <w:rFonts w:ascii="Times New Roman" w:hAnsi="Times New Roman"/>
              </w:rPr>
            </w:pPr>
            <w:r w:rsidRPr="002421D1">
              <w:rPr>
                <w:rFonts w:ascii="Times New Roman" w:hAnsi="Times New Roman"/>
              </w:rPr>
              <w:t>120</w:t>
            </w:r>
          </w:p>
        </w:tc>
      </w:tr>
    </w:tbl>
    <w:p w:rsidR="003F7B8B" w:rsidRPr="002E4E0A" w:rsidRDefault="003F7B8B" w:rsidP="003F7B8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lastRenderedPageBreak/>
        <w:t>Евелина Херендија, доктор стоматологије, изабрана је 2024. године у звање истраживач-приправник.</w:t>
      </w:r>
    </w:p>
    <w:p w:rsidR="008E4F71" w:rsidRPr="003F7B8B" w:rsidRDefault="008E4F71" w:rsidP="008E4F71">
      <w:pPr>
        <w:autoSpaceDE w:val="0"/>
        <w:autoSpaceDN w:val="0"/>
        <w:adjustRightInd w:val="0"/>
        <w:spacing w:after="0" w:line="240" w:lineRule="auto"/>
        <w:jc w:val="both"/>
        <w:rPr>
          <w:rFonts w:ascii="Times New Roman" w:hAnsi="Times New Roman"/>
          <w:sz w:val="24"/>
          <w:szCs w:val="24"/>
        </w:rPr>
      </w:pPr>
    </w:p>
    <w:p w:rsidR="0087078A" w:rsidRPr="002E4E0A" w:rsidRDefault="003C4D6E" w:rsidP="002E4E0A">
      <w:pPr>
        <w:numPr>
          <w:ilvl w:val="0"/>
          <w:numId w:val="12"/>
        </w:num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lang w:val="sr-Cyrl-CS"/>
        </w:rPr>
        <w:t xml:space="preserve">Библиографија кандидата </w:t>
      </w:r>
      <w:r>
        <w:rPr>
          <w:rFonts w:ascii="Times New Roman" w:hAnsi="Times New Roman"/>
          <w:sz w:val="24"/>
          <w:szCs w:val="24"/>
        </w:rPr>
        <w:t>(категорисано према категоризацији надлежног Министарства)</w:t>
      </w:r>
    </w:p>
    <w:p w:rsidR="00996230" w:rsidRPr="002E4E0A" w:rsidRDefault="00996230" w:rsidP="002E4E0A">
      <w:pPr>
        <w:autoSpaceDE w:val="0"/>
        <w:autoSpaceDN w:val="0"/>
        <w:adjustRightInd w:val="0"/>
        <w:spacing w:after="0" w:line="240" w:lineRule="auto"/>
        <w:rPr>
          <w:rFonts w:ascii="Times New Roman" w:hAnsi="Times New Roman"/>
          <w:b/>
          <w:sz w:val="24"/>
          <w:szCs w:val="24"/>
          <w:u w:val="single"/>
        </w:rPr>
      </w:pPr>
    </w:p>
    <w:p w:rsidR="0087078A" w:rsidRDefault="003C4D6E" w:rsidP="002E4E0A">
      <w:pPr>
        <w:spacing w:after="0" w:line="240" w:lineRule="auto"/>
        <w:jc w:val="both"/>
        <w:rPr>
          <w:rFonts w:ascii="Times New Roman" w:hAnsi="Times New Roman"/>
          <w:spacing w:val="-3"/>
          <w:sz w:val="24"/>
          <w:szCs w:val="24"/>
        </w:rPr>
      </w:pPr>
      <w:r>
        <w:rPr>
          <w:rFonts w:ascii="Times New Roman" w:hAnsi="Times New Roman"/>
          <w:sz w:val="24"/>
          <w:szCs w:val="24"/>
        </w:rPr>
        <w:t xml:space="preserve">2.1. </w:t>
      </w:r>
      <w:r>
        <w:rPr>
          <w:rFonts w:ascii="Times New Roman" w:hAnsi="Times New Roman"/>
          <w:sz w:val="24"/>
          <w:szCs w:val="24"/>
          <w:lang w:val="sr-Cyrl-CS"/>
        </w:rPr>
        <w:t>Радови у часописима међународног значаја</w:t>
      </w:r>
      <w:r>
        <w:rPr>
          <w:rFonts w:ascii="Times New Roman" w:hAnsi="Times New Roman"/>
          <w:spacing w:val="-3"/>
          <w:sz w:val="24"/>
          <w:szCs w:val="24"/>
        </w:rPr>
        <w:t xml:space="preserve"> </w:t>
      </w:r>
      <w:r>
        <w:rPr>
          <w:rFonts w:ascii="Times New Roman" w:hAnsi="Times New Roman"/>
          <w:sz w:val="24"/>
          <w:szCs w:val="24"/>
        </w:rPr>
        <w:t>(М21)</w:t>
      </w:r>
    </w:p>
    <w:p w:rsidR="002B4BA9" w:rsidRPr="002E4E0A" w:rsidRDefault="002B4BA9" w:rsidP="002E4E0A">
      <w:pPr>
        <w:spacing w:after="0" w:line="240" w:lineRule="auto"/>
        <w:jc w:val="both"/>
        <w:rPr>
          <w:rFonts w:ascii="Times New Roman" w:hAnsi="Times New Roman"/>
          <w:spacing w:val="-3"/>
          <w:sz w:val="24"/>
          <w:szCs w:val="24"/>
        </w:rPr>
      </w:pPr>
    </w:p>
    <w:p w:rsidR="0087078A" w:rsidRPr="002E4E0A" w:rsidRDefault="003C4D6E" w:rsidP="002E4E0A">
      <w:pPr>
        <w:pStyle w:val="ListParagraph"/>
        <w:numPr>
          <w:ilvl w:val="0"/>
          <w:numId w:val="1"/>
        </w:numPr>
        <w:autoSpaceDE w:val="0"/>
        <w:autoSpaceDN w:val="0"/>
        <w:adjustRightInd w:val="0"/>
        <w:jc w:val="both"/>
        <w:rPr>
          <w:lang w:val="sr-Latn-CS"/>
        </w:rPr>
      </w:pPr>
      <w:r>
        <w:t xml:space="preserve">Herendija, E., Jakšić Karišik, M., Milašin, J., Lazarević, M., &amp; Ignjatović, N. (2024). Anti-Cancer Activities of Nano Amorphous Calcium Phosphates toward Premalignant and Oral Cancer Cells. Biomedicines, 12(7), 1499. </w:t>
      </w:r>
      <w:hyperlink r:id="rId6" w:history="1">
        <w:r w:rsidR="00397D4F" w:rsidRPr="002E4E0A">
          <w:rPr>
            <w:rStyle w:val="Hyperlink"/>
            <w:color w:val="auto"/>
          </w:rPr>
          <w:t>https://doi.org/10.3390%2Fbiomedicines12071499</w:t>
        </w:r>
      </w:hyperlink>
      <w:r w:rsidR="00996230" w:rsidRPr="002E4E0A">
        <w:t xml:space="preserve"> </w:t>
      </w:r>
      <w:r w:rsidR="00397D4F" w:rsidRPr="002E4E0A">
        <w:rPr>
          <w:lang w:val="sr-Latn-CS"/>
        </w:rPr>
        <w:t xml:space="preserve"> </w:t>
      </w:r>
    </w:p>
    <w:p w:rsidR="0087078A" w:rsidRPr="002E4E0A" w:rsidRDefault="0087078A" w:rsidP="002E4E0A">
      <w:pPr>
        <w:autoSpaceDE w:val="0"/>
        <w:autoSpaceDN w:val="0"/>
        <w:adjustRightInd w:val="0"/>
        <w:spacing w:after="0" w:line="240" w:lineRule="auto"/>
        <w:jc w:val="both"/>
        <w:rPr>
          <w:rFonts w:ascii="Times New Roman" w:hAnsi="Times New Roman"/>
          <w:b/>
          <w:sz w:val="24"/>
          <w:szCs w:val="24"/>
        </w:rPr>
      </w:pPr>
    </w:p>
    <w:p w:rsidR="00834451" w:rsidRDefault="003C4D6E">
      <w:pPr>
        <w:autoSpaceDE w:val="0"/>
        <w:autoSpaceDN w:val="0"/>
        <w:adjustRightInd w:val="0"/>
        <w:spacing w:after="0" w:line="240" w:lineRule="auto"/>
        <w:jc w:val="both"/>
        <w:rPr>
          <w:rFonts w:ascii="Times New Roman" w:hAnsi="Times New Roman"/>
          <w:b/>
          <w:sz w:val="24"/>
          <w:szCs w:val="24"/>
          <w:lang w:val="en-GB"/>
        </w:rPr>
      </w:pPr>
      <w:r>
        <w:rPr>
          <w:rFonts w:ascii="Times New Roman" w:hAnsi="Times New Roman"/>
          <w:sz w:val="24"/>
          <w:szCs w:val="24"/>
          <w:lang w:val="sr-Cyrl-CS"/>
        </w:rPr>
        <w:t xml:space="preserve">2.2. Конгресна саопштења на скуповима међународног значаја </w:t>
      </w:r>
      <w:r>
        <w:rPr>
          <w:rFonts w:ascii="Times New Roman" w:hAnsi="Times New Roman"/>
          <w:noProof/>
          <w:sz w:val="24"/>
          <w:szCs w:val="24"/>
          <w:lang w:val="sr-Cyrl-CS"/>
        </w:rPr>
        <w:t>штампана у извод</w:t>
      </w:r>
      <w:r>
        <w:rPr>
          <w:rFonts w:ascii="Times New Roman" w:hAnsi="Times New Roman"/>
          <w:sz w:val="24"/>
          <w:szCs w:val="24"/>
          <w:lang w:val="sr-Cyrl-CS"/>
        </w:rPr>
        <w:t>у</w:t>
      </w:r>
      <w:r>
        <w:rPr>
          <w:rFonts w:ascii="Times New Roman" w:hAnsi="Times New Roman"/>
          <w:b/>
          <w:sz w:val="24"/>
          <w:szCs w:val="24"/>
          <w:lang w:val="en-GB"/>
        </w:rPr>
        <w:t xml:space="preserve"> </w:t>
      </w:r>
      <w:r>
        <w:rPr>
          <w:rFonts w:ascii="Times New Roman" w:hAnsi="Times New Roman"/>
          <w:sz w:val="24"/>
          <w:szCs w:val="24"/>
        </w:rPr>
        <w:t>(M34)</w:t>
      </w:r>
    </w:p>
    <w:p w:rsidR="002B4BA9" w:rsidRDefault="002B4BA9">
      <w:pPr>
        <w:autoSpaceDE w:val="0"/>
        <w:autoSpaceDN w:val="0"/>
        <w:adjustRightInd w:val="0"/>
        <w:spacing w:after="0" w:line="240" w:lineRule="auto"/>
        <w:jc w:val="both"/>
        <w:rPr>
          <w:rFonts w:ascii="Times New Roman" w:hAnsi="Times New Roman"/>
          <w:b/>
          <w:sz w:val="24"/>
          <w:szCs w:val="24"/>
          <w:lang w:val="en-GB"/>
        </w:rPr>
      </w:pPr>
    </w:p>
    <w:p w:rsidR="00834451" w:rsidRDefault="003C4D6E">
      <w:pPr>
        <w:numPr>
          <w:ilvl w:val="0"/>
          <w:numId w:val="2"/>
        </w:numPr>
        <w:autoSpaceDE w:val="0"/>
        <w:autoSpaceDN w:val="0"/>
        <w:adjustRightInd w:val="0"/>
        <w:spacing w:after="0" w:line="240" w:lineRule="auto"/>
        <w:jc w:val="both"/>
        <w:rPr>
          <w:rFonts w:ascii="Times New Roman" w:hAnsi="Times New Roman"/>
          <w:b/>
          <w:sz w:val="24"/>
          <w:szCs w:val="24"/>
          <w:lang w:val="en-GB"/>
        </w:rPr>
      </w:pPr>
      <w:r>
        <w:rPr>
          <w:rFonts w:ascii="Times New Roman" w:hAnsi="Times New Roman"/>
          <w:sz w:val="24"/>
          <w:szCs w:val="24"/>
        </w:rPr>
        <w:t xml:space="preserve">Pantović Pavlović, M., Herendija, E., Lazarević, M., Ignjatović, N., &amp; Pavlović, M. (2024). Efficacy of Novel Hybrid Coating on Titanium Substrates in Targeting Cancerous Cells. In Proceedings, XXV YuCorr, International conference, Meeting Point of the Science and Practice in the Fields of Corrosion, Materials and Environmental Protection, May 28- 31, 2024, Divčibare, Serbia (pp. 106-106). Serbian Society of Corrosion and Materials Protection. </w:t>
      </w:r>
    </w:p>
    <w:p w:rsidR="00834451" w:rsidRDefault="003C4D6E">
      <w:pPr>
        <w:numPr>
          <w:ilvl w:val="0"/>
          <w:numId w:val="2"/>
        </w:numPr>
        <w:spacing w:after="0" w:line="240" w:lineRule="auto"/>
        <w:jc w:val="both"/>
        <w:rPr>
          <w:rFonts w:ascii="Times New Roman" w:hAnsi="Times New Roman"/>
          <w:sz w:val="24"/>
          <w:szCs w:val="24"/>
        </w:rPr>
      </w:pPr>
      <w:r>
        <w:rPr>
          <w:rFonts w:ascii="Times New Roman" w:hAnsi="Times New Roman"/>
          <w:sz w:val="24"/>
          <w:szCs w:val="24"/>
        </w:rPr>
        <w:t xml:space="preserve">Lazarević, M., Mitić, D., Herendija, E., Demirbilek, M., Gungor, G., &amp; Ozkaya, A. (2024). Assessing the biocompatibility of polyhydroxybutyrate scaffolds for dental stem cell applications. Hemijska industrija (Chemical Industry), 78(1S), 48-48. </w:t>
      </w:r>
      <w:hyperlink r:id="rId7" w:history="1">
        <w:r w:rsidR="00313DB2" w:rsidRPr="002E4E0A">
          <w:rPr>
            <w:rStyle w:val="Hyperlink"/>
            <w:rFonts w:ascii="Times New Roman" w:hAnsi="Times New Roman"/>
            <w:color w:val="auto"/>
            <w:sz w:val="24"/>
            <w:szCs w:val="24"/>
          </w:rPr>
          <w:t>https://www.ache-pub.org.rs/index.php/HemInd/article/view/1294</w:t>
        </w:r>
      </w:hyperlink>
      <w:r w:rsidR="00313DB2" w:rsidRPr="002E4E0A">
        <w:rPr>
          <w:rFonts w:ascii="Times New Roman" w:hAnsi="Times New Roman"/>
          <w:sz w:val="24"/>
          <w:szCs w:val="24"/>
        </w:rPr>
        <w:t xml:space="preserve"> </w:t>
      </w:r>
    </w:p>
    <w:p w:rsidR="00834451" w:rsidRDefault="00313DB2">
      <w:pPr>
        <w:numPr>
          <w:ilvl w:val="0"/>
          <w:numId w:val="2"/>
        </w:numPr>
        <w:spacing w:after="0" w:line="240" w:lineRule="auto"/>
        <w:rPr>
          <w:rFonts w:ascii="Times New Roman" w:hAnsi="Times New Roman"/>
          <w:sz w:val="24"/>
          <w:szCs w:val="24"/>
        </w:rPr>
      </w:pPr>
      <w:r w:rsidRPr="002E4E0A">
        <w:rPr>
          <w:rStyle w:val="Strong"/>
          <w:rFonts w:ascii="Times New Roman" w:hAnsi="Times New Roman"/>
          <w:b w:val="0"/>
          <w:sz w:val="24"/>
          <w:szCs w:val="24"/>
          <w:shd w:val="clear" w:color="auto" w:fill="FFFFFF"/>
        </w:rPr>
        <w:t xml:space="preserve">Herendija, E., Jakšić Karišik, M., Milašin, J., Lazarević, M., Ignjatović, N. (2024). </w:t>
      </w:r>
      <w:r w:rsidRPr="002E4E0A">
        <w:rPr>
          <w:rFonts w:ascii="Times New Roman" w:hAnsi="Times New Roman"/>
          <w:bCs/>
          <w:sz w:val="24"/>
          <w:szCs w:val="24"/>
        </w:rPr>
        <w:t xml:space="preserve">Preparation and applications of calcium phosphate nanoparticles in pre-malignant and oral cancer treatment, </w:t>
      </w:r>
      <w:r w:rsidR="003C4D6E">
        <w:rPr>
          <w:rStyle w:val="Strong"/>
          <w:rFonts w:ascii="Times New Roman" w:hAnsi="Times New Roman"/>
          <w:b w:val="0"/>
          <w:sz w:val="24"/>
          <w:szCs w:val="24"/>
          <w:shd w:val="clear" w:color="auto" w:fill="FFFFFF"/>
        </w:rPr>
        <w:t xml:space="preserve">Program and the Book of abstracts / Twenty-Second Young Researchers' Conference Materials Science and Engineering, December 4–6, 2024, </w:t>
      </w:r>
      <w:r w:rsidR="003C4D6E" w:rsidRPr="003C4D6E">
        <w:rPr>
          <w:rFonts w:ascii="Times New Roman" w:hAnsi="Times New Roman"/>
          <w:sz w:val="24"/>
          <w:szCs w:val="24"/>
        </w:rPr>
        <w:t xml:space="preserve">Belgrade, Serbia, 2024, 48-48  </w:t>
      </w:r>
      <w:hyperlink r:id="rId8" w:tgtFrame="_blank" w:history="1">
        <w:r w:rsidRPr="002E4E0A">
          <w:rPr>
            <w:rStyle w:val="Hyperlink"/>
            <w:rFonts w:ascii="Times New Roman" w:hAnsi="Times New Roman"/>
            <w:color w:val="auto"/>
            <w:sz w:val="24"/>
            <w:szCs w:val="24"/>
          </w:rPr>
          <w:t>https://dais.sanu.ac.rs/123456789/17212</w:t>
        </w:r>
      </w:hyperlink>
      <w:r w:rsidR="00BB2E4A" w:rsidRPr="002E4E0A">
        <w:rPr>
          <w:rFonts w:ascii="Times New Roman" w:hAnsi="Times New Roman"/>
          <w:sz w:val="24"/>
          <w:szCs w:val="24"/>
        </w:rPr>
        <w:t xml:space="preserve"> </w:t>
      </w:r>
    </w:p>
    <w:p w:rsidR="00834451" w:rsidRDefault="00834451">
      <w:pPr>
        <w:shd w:val="clear" w:color="auto" w:fill="FFFFFF"/>
        <w:spacing w:after="0" w:line="240" w:lineRule="auto"/>
        <w:jc w:val="both"/>
        <w:rPr>
          <w:rFonts w:ascii="Times New Roman" w:hAnsi="Times New Roman"/>
          <w:b/>
          <w:sz w:val="24"/>
          <w:szCs w:val="24"/>
        </w:rPr>
      </w:pPr>
    </w:p>
    <w:p w:rsidR="00834451" w:rsidRDefault="003C4D6E">
      <w:pPr>
        <w:numPr>
          <w:ilvl w:val="0"/>
          <w:numId w:val="13"/>
        </w:numPr>
        <w:autoSpaceDE w:val="0"/>
        <w:autoSpaceDN w:val="0"/>
        <w:adjustRightInd w:val="0"/>
        <w:spacing w:after="0" w:line="240" w:lineRule="auto"/>
        <w:rPr>
          <w:rFonts w:ascii="Times New Roman" w:hAnsi="Times New Roman"/>
          <w:b/>
          <w:noProof/>
          <w:sz w:val="24"/>
          <w:szCs w:val="24"/>
        </w:rPr>
      </w:pPr>
      <w:r w:rsidRPr="003C4D6E">
        <w:rPr>
          <w:rFonts w:ascii="Times New Roman" w:hAnsi="Times New Roman"/>
          <w:b/>
          <w:noProof/>
          <w:sz w:val="24"/>
          <w:szCs w:val="24"/>
        </w:rPr>
        <w:t>Тема докторске дисертације:</w:t>
      </w:r>
    </w:p>
    <w:p w:rsidR="00834451" w:rsidRDefault="00834451">
      <w:pPr>
        <w:autoSpaceDE w:val="0"/>
        <w:autoSpaceDN w:val="0"/>
        <w:adjustRightInd w:val="0"/>
        <w:spacing w:after="0" w:line="240" w:lineRule="auto"/>
        <w:rPr>
          <w:rFonts w:ascii="Times New Roman" w:hAnsi="Times New Roman"/>
          <w:b/>
          <w:noProof/>
          <w:sz w:val="24"/>
          <w:szCs w:val="24"/>
          <w:u w:val="single"/>
        </w:rPr>
      </w:pPr>
    </w:p>
    <w:p w:rsidR="00834451" w:rsidRDefault="003C4D6E">
      <w:pPr>
        <w:autoSpaceDE w:val="0"/>
        <w:autoSpaceDN w:val="0"/>
        <w:adjustRightInd w:val="0"/>
        <w:spacing w:after="0" w:line="240" w:lineRule="auto"/>
        <w:ind w:right="-183"/>
        <w:rPr>
          <w:rFonts w:ascii="Times New Roman" w:hAnsi="Times New Roman"/>
          <w:b/>
          <w:noProof/>
          <w:sz w:val="24"/>
          <w:szCs w:val="24"/>
        </w:rPr>
      </w:pPr>
      <w:r w:rsidRPr="003C4D6E">
        <w:rPr>
          <w:rFonts w:ascii="Times New Roman" w:hAnsi="Times New Roman"/>
          <w:b/>
          <w:noProof/>
          <w:sz w:val="24"/>
          <w:szCs w:val="24"/>
        </w:rPr>
        <w:t xml:space="preserve">Наслов дисертације: </w:t>
      </w:r>
    </w:p>
    <w:p w:rsidR="00834451" w:rsidRDefault="00834451">
      <w:pPr>
        <w:autoSpaceDE w:val="0"/>
        <w:autoSpaceDN w:val="0"/>
        <w:adjustRightInd w:val="0"/>
        <w:spacing w:after="0" w:line="240" w:lineRule="auto"/>
        <w:ind w:right="-183"/>
        <w:rPr>
          <w:rFonts w:ascii="Times New Roman" w:hAnsi="Times New Roman"/>
          <w:b/>
          <w:noProof/>
          <w:sz w:val="24"/>
          <w:szCs w:val="24"/>
        </w:rPr>
      </w:pPr>
    </w:p>
    <w:p w:rsidR="00834451" w:rsidRDefault="003C4D6E">
      <w:pPr>
        <w:autoSpaceDE w:val="0"/>
        <w:autoSpaceDN w:val="0"/>
        <w:adjustRightInd w:val="0"/>
        <w:spacing w:after="0" w:line="240" w:lineRule="auto"/>
        <w:ind w:right="-183"/>
        <w:jc w:val="both"/>
        <w:rPr>
          <w:rFonts w:ascii="Times New Roman" w:hAnsi="Times New Roman"/>
          <w:noProof/>
          <w:sz w:val="24"/>
          <w:szCs w:val="24"/>
        </w:rPr>
      </w:pPr>
      <w:r w:rsidRPr="003C4D6E">
        <w:rPr>
          <w:rFonts w:ascii="Times New Roman" w:hAnsi="Times New Roman"/>
          <w:sz w:val="24"/>
          <w:szCs w:val="24"/>
        </w:rPr>
        <w:t>“</w:t>
      </w:r>
      <w:r w:rsidR="003F7B8B" w:rsidRPr="00DF2A8F">
        <w:rPr>
          <w:rFonts w:ascii="Times New Roman" w:hAnsi="Times New Roman"/>
          <w:i/>
          <w:sz w:val="24"/>
          <w:szCs w:val="24"/>
        </w:rPr>
        <w:t>In vitro</w:t>
      </w:r>
      <w:r w:rsidR="003F7B8B">
        <w:rPr>
          <w:rFonts w:ascii="Times New Roman" w:hAnsi="Times New Roman"/>
          <w:sz w:val="24"/>
          <w:szCs w:val="24"/>
        </w:rPr>
        <w:t xml:space="preserve"> истраживање антитуморског</w:t>
      </w:r>
      <w:r w:rsidRPr="003C4D6E">
        <w:rPr>
          <w:rFonts w:ascii="Times New Roman" w:hAnsi="Times New Roman"/>
          <w:sz w:val="24"/>
          <w:szCs w:val="24"/>
        </w:rPr>
        <w:t xml:space="preserve"> потенцијала дизајнираних </w:t>
      </w:r>
      <w:r w:rsidR="003F7B8B">
        <w:rPr>
          <w:rFonts w:ascii="Times New Roman" w:hAnsi="Times New Roman"/>
          <w:sz w:val="24"/>
          <w:szCs w:val="24"/>
        </w:rPr>
        <w:t>система на бази синтетског нано</w:t>
      </w:r>
      <w:r w:rsidRPr="003C4D6E">
        <w:rPr>
          <w:rFonts w:ascii="Times New Roman" w:hAnsi="Times New Roman"/>
          <w:sz w:val="24"/>
          <w:szCs w:val="24"/>
        </w:rPr>
        <w:t>честичног калцијум фосфата”</w:t>
      </w:r>
    </w:p>
    <w:p w:rsidR="00834451" w:rsidRDefault="00834451">
      <w:pPr>
        <w:autoSpaceDE w:val="0"/>
        <w:autoSpaceDN w:val="0"/>
        <w:adjustRightInd w:val="0"/>
        <w:spacing w:after="0" w:line="240" w:lineRule="auto"/>
        <w:ind w:right="-183"/>
        <w:jc w:val="both"/>
        <w:rPr>
          <w:rFonts w:ascii="Times New Roman" w:hAnsi="Times New Roman"/>
          <w:noProof/>
          <w:sz w:val="24"/>
          <w:szCs w:val="24"/>
        </w:rPr>
      </w:pPr>
    </w:p>
    <w:p w:rsidR="00834451" w:rsidRDefault="003C4D6E">
      <w:pPr>
        <w:pStyle w:val="ListParagraph"/>
        <w:suppressAutoHyphens/>
        <w:ind w:left="0"/>
        <w:rPr>
          <w:b/>
        </w:rPr>
      </w:pPr>
      <w:r w:rsidRPr="003C4D6E">
        <w:rPr>
          <w:b/>
        </w:rPr>
        <w:t>3.1. Предмет докторске дисертације</w:t>
      </w:r>
    </w:p>
    <w:p w:rsidR="00834451" w:rsidRDefault="00834451">
      <w:pPr>
        <w:spacing w:after="0" w:line="240" w:lineRule="auto"/>
        <w:rPr>
          <w:rFonts w:ascii="Times New Roman" w:hAnsi="Times New Roman"/>
          <w:b/>
          <w:sz w:val="24"/>
          <w:szCs w:val="24"/>
        </w:rPr>
      </w:pPr>
    </w:p>
    <w:p w:rsidR="000E566C" w:rsidRPr="002E4E0A" w:rsidRDefault="000E566C" w:rsidP="000E566C">
      <w:pPr>
        <w:pStyle w:val="NormalWeb"/>
        <w:spacing w:before="0" w:beforeAutospacing="0" w:after="0" w:afterAutospacing="0"/>
        <w:jc w:val="both"/>
      </w:pPr>
      <w:r w:rsidRPr="003C4D6E">
        <w:t>Калцијум фосфати (CaP) представљају основну компоненту чврстих ткива сисара као што су</w:t>
      </w:r>
      <w:r w:rsidR="00E55185">
        <w:t xml:space="preserve"> кости и зуби [1]. Синтетисани</w:t>
      </w:r>
      <w:r w:rsidRPr="003C4D6E">
        <w:t xml:space="preserve"> у лабораторији и слични хуманом по саставу и структури, ови материјали нашли су широку примену као биокерамички системи у реконструктивној и превентивној медицини и стоматологији. Због своје биокомпатибилности и биокондуктивности,</w:t>
      </w:r>
      <w:r w:rsidR="00E55185">
        <w:t xml:space="preserve"> примена</w:t>
      </w:r>
      <w:r w:rsidRPr="003C4D6E">
        <w:t xml:space="preserve"> синтетички</w:t>
      </w:r>
      <w:r w:rsidR="00E55185">
        <w:t xml:space="preserve">х калцијум фосфатних биоматеријала у биомедицини је детаљно истражена </w:t>
      </w:r>
      <w:r w:rsidRPr="003C4D6E">
        <w:t xml:space="preserve">[2]. Генерално, калцијум фосфатни </w:t>
      </w:r>
      <w:r w:rsidRPr="003C4D6E">
        <w:lastRenderedPageBreak/>
        <w:t>биоматеријали се широко користе з</w:t>
      </w:r>
      <w:r w:rsidR="00E55185">
        <w:t>а надокнаду изгубљеног ткива</w:t>
      </w:r>
      <w:r w:rsidRPr="003C4D6E">
        <w:t xml:space="preserve"> или реконструкцију хуманих коштаних дефеката из разлога што подражавају хемијски састав, морфологију и </w:t>
      </w:r>
      <w:r w:rsidR="00922BFC">
        <w:t>микроструктуру природн</w:t>
      </w:r>
      <w:r w:rsidRPr="003C4D6E">
        <w:t xml:space="preserve">ог коштаног ткива [3]. Захваљујући развоју нанотехнологије, наночестични и наноструктурни биоматеријали привлаче све веће интересовање у биомедицинским пољима као што су превентивна, реконструктивна и регенеративна медицина. Такође, нанотехнологија је постала иновативни алат у </w:t>
      </w:r>
      <w:r w:rsidR="00E55185" w:rsidRPr="003C4D6E">
        <w:t>области</w:t>
      </w:r>
      <w:r w:rsidR="00E55185">
        <w:t xml:space="preserve"> истраживања лечења </w:t>
      </w:r>
      <w:r w:rsidRPr="003C4D6E">
        <w:t>оралн</w:t>
      </w:r>
      <w:r>
        <w:t>их</w:t>
      </w:r>
      <w:r w:rsidRPr="003C4D6E">
        <w:t xml:space="preserve"> </w:t>
      </w:r>
      <w:r>
        <w:t>малигних тумора</w:t>
      </w:r>
      <w:r w:rsidRPr="003C4D6E">
        <w:t>, јер је показано да пружа ефикасне резултате и превазилази ограничења конвенционалних терапијских мера [4,5].</w:t>
      </w:r>
    </w:p>
    <w:p w:rsidR="000E566C" w:rsidRDefault="000E566C" w:rsidP="000E566C">
      <w:pPr>
        <w:pStyle w:val="NormalWeb"/>
        <w:spacing w:before="0" w:beforeAutospacing="0" w:after="0" w:afterAutospacing="0"/>
        <w:ind w:firstLine="720"/>
        <w:jc w:val="both"/>
      </w:pPr>
      <w:r w:rsidRPr="003C4D6E">
        <w:t>Наночестични калцијум фосфат (nCaP) поседује погодна својства за примену у медицини и стоматологији, као што су биокомпатибилност, биокондуктивност, а у зависности од структуре и биоактивност. Развој нанотехнологија у последњој деценији омогућио је дизајн честица калцијум фосфата на нано скали, са величинама честица од 1 до 100 nm. Честице ових величина могу значајно побољшати својства калцијум фосфата и тиме проширити потенцијал његове примене у медицини (терапија тумора, регенеративна коштана медицина, итд.) и стоматологији (имплантологија, хирургија, пародонтологија, рестауративна и превентивна стоматологија).</w:t>
      </w:r>
      <w:r>
        <w:t xml:space="preserve"> Наночестични калцијум фосфати</w:t>
      </w:r>
      <w:r w:rsidRPr="003C4D6E">
        <w:t xml:space="preserve"> </w:t>
      </w:r>
      <w:r>
        <w:t>(</w:t>
      </w:r>
      <w:r w:rsidRPr="003C4D6E">
        <w:t>nCaP</w:t>
      </w:r>
      <w:r>
        <w:t>)</w:t>
      </w:r>
      <w:r w:rsidRPr="003C4D6E">
        <w:t xml:space="preserve"> </w:t>
      </w:r>
      <w:r>
        <w:t>су</w:t>
      </w:r>
      <w:r w:rsidRPr="003C4D6E">
        <w:t xml:space="preserve"> оствари</w:t>
      </w:r>
      <w:r>
        <w:t>ли</w:t>
      </w:r>
      <w:r w:rsidRPr="003C4D6E">
        <w:t xml:space="preserve"> изузетну успешност као коштани графт (заменик костију) јер </w:t>
      </w:r>
      <w:r>
        <w:t>су</w:t>
      </w:r>
      <w:r w:rsidRPr="003C4D6E">
        <w:t xml:space="preserve"> </w:t>
      </w:r>
      <w:r>
        <w:t>поспешили</w:t>
      </w:r>
      <w:r w:rsidRPr="003C4D6E">
        <w:t xml:space="preserve"> формирање новог коштаног ткива, што је допринело бржем зарастању коштаних траума и дефеката [6]. У реконструктивној медицини се показао као материјал избора, јер је реконструкција </w:t>
      </w:r>
      <w:r>
        <w:t>овим материјалом</w:t>
      </w:r>
      <w:r w:rsidRPr="003C4D6E">
        <w:t xml:space="preserve"> </w:t>
      </w:r>
      <w:r>
        <w:t>допринела</w:t>
      </w:r>
      <w:r w:rsidRPr="003C4D6E">
        <w:t xml:space="preserve"> остеогенез</w:t>
      </w:r>
      <w:r>
        <w:t>и</w:t>
      </w:r>
      <w:r w:rsidRPr="003C4D6E">
        <w:t xml:space="preserve"> здравог ткива, </w:t>
      </w:r>
      <w:r w:rsidR="00D708A5">
        <w:t>значајној пролиферацији ћелија и неоангиогенези</w:t>
      </w:r>
      <w:r w:rsidRPr="003C4D6E">
        <w:t>. У превентивној (дијагностика) као и у медицини</w:t>
      </w:r>
      <w:r>
        <w:t xml:space="preserve"> третмана малигних тумора</w:t>
      </w:r>
      <w:r w:rsidRPr="003C4D6E">
        <w:t xml:space="preserve"> nCаP је до сада такође пронашао своју потенцијалну примену као контрас</w:t>
      </w:r>
      <w:r>
        <w:t>т</w:t>
      </w:r>
      <w:r w:rsidRPr="003C4D6E">
        <w:t>ни агенс или носач различитих анти-</w:t>
      </w:r>
      <w:r>
        <w:t>туморских</w:t>
      </w:r>
      <w:r w:rsidRPr="003C4D6E">
        <w:t xml:space="preserve"> лекова [7,8]. Структура и својства материјал</w:t>
      </w:r>
      <w:r>
        <w:t>а</w:t>
      </w:r>
      <w:r w:rsidRPr="003C4D6E">
        <w:t xml:space="preserve"> утичу на интеракције са биолошким течностима, ћелијама и ткивима што дефинише потенцијал</w:t>
      </w:r>
      <w:r>
        <w:t>ну</w:t>
      </w:r>
      <w:r w:rsidRPr="003C4D6E">
        <w:t xml:space="preserve"> примен</w:t>
      </w:r>
      <w:r>
        <w:t>у</w:t>
      </w:r>
      <w:r w:rsidRPr="003C4D6E">
        <w:t xml:space="preserve">. Наночестице калцијум фосфата представљају извор </w:t>
      </w:r>
      <w:r w:rsidRPr="003C4D6E">
        <w:rPr>
          <w:color w:val="222222"/>
          <w:shd w:val="clear" w:color="auto" w:fill="FFFFFF"/>
        </w:rPr>
        <w:t>Ca</w:t>
      </w:r>
      <w:r w:rsidRPr="003C4D6E">
        <w:rPr>
          <w:color w:val="222222"/>
          <w:shd w:val="clear" w:color="auto" w:fill="FFFFFF"/>
          <w:vertAlign w:val="superscript"/>
        </w:rPr>
        <w:t xml:space="preserve">2+ </w:t>
      </w:r>
      <w:r w:rsidRPr="003C4D6E">
        <w:t>јона који испољавају дејствo на ћелијском и молекуларном нивоу [9]. Нан</w:t>
      </w:r>
      <w:r w:rsidR="00D708A5">
        <w:t xml:space="preserve">оматеријали на бази калцијум </w:t>
      </w:r>
      <w:r w:rsidRPr="003C4D6E">
        <w:t xml:space="preserve">фосфата се </w:t>
      </w:r>
      <w:r>
        <w:t xml:space="preserve">такође </w:t>
      </w:r>
      <w:r w:rsidRPr="003C4D6E">
        <w:t>могу прилагодити</w:t>
      </w:r>
      <w:r>
        <w:t xml:space="preserve"> за различите намене</w:t>
      </w:r>
      <w:r w:rsidRPr="003C4D6E">
        <w:t xml:space="preserve"> модификацијом величине, облика и хемијске структуре површине [10]. </w:t>
      </w:r>
      <w:r>
        <w:t>Тако, ф</w:t>
      </w:r>
      <w:r w:rsidRPr="003C4D6E">
        <w:t>ункционализовани калцијум</w:t>
      </w:r>
      <w:r>
        <w:t xml:space="preserve"> </w:t>
      </w:r>
      <w:r w:rsidRPr="003C4D6E">
        <w:t xml:space="preserve">фосфати </w:t>
      </w:r>
      <w:r>
        <w:t xml:space="preserve">могу </w:t>
      </w:r>
      <w:r w:rsidRPr="003C4D6E">
        <w:t>доби</w:t>
      </w:r>
      <w:r>
        <w:t>ти</w:t>
      </w:r>
      <w:r w:rsidRPr="003C4D6E">
        <w:t xml:space="preserve"> остео</w:t>
      </w:r>
      <w:r>
        <w:t>индуктивне и остеокондуктивне</w:t>
      </w:r>
      <w:r w:rsidR="00D708A5">
        <w:t xml:space="preserve"> карактеристике</w:t>
      </w:r>
      <w:r w:rsidRPr="003C4D6E">
        <w:t xml:space="preserve">, својства </w:t>
      </w:r>
      <w:r>
        <w:t xml:space="preserve">поспешивања </w:t>
      </w:r>
      <w:r w:rsidRPr="003C4D6E">
        <w:t>ангиогенезе, антибактеријска својства, потенцијал у регенерацији костију, антитуморској терапији, испоруци лекова и биоинжињер</w:t>
      </w:r>
      <w:r>
        <w:t>ству</w:t>
      </w:r>
      <w:r w:rsidRPr="003C4D6E">
        <w:t xml:space="preserve"> коштаног ткива [11,12]</w:t>
      </w:r>
      <w:r w:rsidRPr="003C4D6E">
        <w:rPr>
          <w:color w:val="222222"/>
          <w:shd w:val="clear" w:color="auto" w:fill="FFFFFF"/>
        </w:rPr>
        <w:t xml:space="preserve">. </w:t>
      </w:r>
      <w:r>
        <w:rPr>
          <w:color w:val="222222"/>
          <w:shd w:val="clear" w:color="auto" w:fill="FFFFFF"/>
        </w:rPr>
        <w:t xml:space="preserve">На пример, </w:t>
      </w:r>
      <w:r>
        <w:t>и</w:t>
      </w:r>
      <w:r w:rsidRPr="00192E2A">
        <w:t>нкорпорациј</w:t>
      </w:r>
      <w:r>
        <w:t>ом</w:t>
      </w:r>
      <w:r w:rsidRPr="002E4E0A">
        <w:t xml:space="preserve"> специфичних терапеутских </w:t>
      </w:r>
      <w:r>
        <w:t>агенаса</w:t>
      </w:r>
      <w:r w:rsidRPr="002E4E0A">
        <w:t xml:space="preserve"> у основни састав наночестица </w:t>
      </w:r>
      <w:r>
        <w:t>хидроксиапатита (ХАп)</w:t>
      </w:r>
      <w:r w:rsidRPr="002E4E0A">
        <w:t xml:space="preserve">, самостално или синергистички са ослобађањем лекова, </w:t>
      </w:r>
      <w:r>
        <w:t>могу се постићи</w:t>
      </w:r>
      <w:r w:rsidRPr="002E4E0A">
        <w:t xml:space="preserve"> напредн</w:t>
      </w:r>
      <w:r>
        <w:t>и</w:t>
      </w:r>
      <w:r w:rsidRPr="002E4E0A">
        <w:t xml:space="preserve"> анти</w:t>
      </w:r>
      <w:r>
        <w:t>туморски</w:t>
      </w:r>
      <w:r w:rsidRPr="002E4E0A">
        <w:t xml:space="preserve"> ефект</w:t>
      </w:r>
      <w:r>
        <w:t>и</w:t>
      </w:r>
      <w:r w:rsidRPr="002E4E0A">
        <w:t xml:space="preserve"> као што је способност инхибиције раста и метастазирања </w:t>
      </w:r>
      <w:r>
        <w:t>малигних</w:t>
      </w:r>
      <w:r w:rsidRPr="002E4E0A">
        <w:t xml:space="preserve"> ћелија активацијом </w:t>
      </w:r>
      <w:r>
        <w:t>одређених</w:t>
      </w:r>
      <w:r w:rsidRPr="002E4E0A">
        <w:t xml:space="preserve"> сигналних путева у ћелијама [13].</w:t>
      </w:r>
    </w:p>
    <w:p w:rsidR="000E566C" w:rsidRPr="002E4E0A" w:rsidRDefault="000E566C" w:rsidP="000E566C">
      <w:pPr>
        <w:pStyle w:val="NormalWeb"/>
        <w:spacing w:before="0" w:beforeAutospacing="0" w:after="0" w:afterAutospacing="0"/>
        <w:jc w:val="both"/>
      </w:pPr>
      <w:r>
        <w:t>Малигни тумор или рак</w:t>
      </w:r>
      <w:r w:rsidRPr="002E4E0A">
        <w:t xml:space="preserve"> је глобална болест са в</w:t>
      </w:r>
      <w:r>
        <w:t>ел</w:t>
      </w:r>
      <w:r w:rsidRPr="002E4E0A">
        <w:t xml:space="preserve">иким морталитетом, </w:t>
      </w:r>
      <w:r>
        <w:t xml:space="preserve">која је </w:t>
      </w:r>
      <w:r w:rsidRPr="002E4E0A">
        <w:t>окарактерисана</w:t>
      </w:r>
      <w:r>
        <w:t xml:space="preserve"> </w:t>
      </w:r>
      <w:r w:rsidRPr="002E4E0A">
        <w:t>абнормалностима у механизмима регулације ћелијског циклуса, што доводи до преживљавања и пролиферације малигних ћелија. Због сложене</w:t>
      </w:r>
      <w:r w:rsidR="00D708A5">
        <w:t xml:space="preserve"> природе и</w:t>
      </w:r>
      <w:r w:rsidRPr="003C4D6E">
        <w:t xml:space="preserve"> патофизиологије</w:t>
      </w:r>
      <w:r>
        <w:t xml:space="preserve"> ове болести</w:t>
      </w:r>
      <w:r w:rsidRPr="003C4D6E">
        <w:t xml:space="preserve">, постоји много терапијских приступа и често је потребна комбинована терапија. Орални карцином, класификован као малигна неоплазма, погађа најчешће усне, усну шупљину и орофаринкс [14]. Патолошки преглед </w:t>
      </w:r>
      <w:r w:rsidRPr="00042FD3">
        <w:t>идентификује већину ових карцинома као о</w:t>
      </w:r>
      <w:r w:rsidR="00B228A4">
        <w:t>рални плано</w:t>
      </w:r>
      <w:r w:rsidRPr="00042FD3">
        <w:t>целуларни карцином (енгл.</w:t>
      </w:r>
      <w:r w:rsidRPr="00042FD3">
        <w:rPr>
          <w:color w:val="1B1B1B"/>
          <w:shd w:val="clear" w:color="auto" w:fill="FFFFFF"/>
        </w:rPr>
        <w:t xml:space="preserve"> </w:t>
      </w:r>
      <w:r w:rsidRPr="00042FD3">
        <w:rPr>
          <w:i/>
          <w:color w:val="1B1B1B"/>
          <w:shd w:val="clear" w:color="auto" w:fill="FFFFFF"/>
        </w:rPr>
        <w:t xml:space="preserve">Oral </w:t>
      </w:r>
      <w:r w:rsidRPr="002A607A">
        <w:rPr>
          <w:i/>
          <w:shd w:val="clear" w:color="auto" w:fill="FFFFFF"/>
        </w:rPr>
        <w:t>Squamous Cell Carcinoma</w:t>
      </w:r>
      <w:r w:rsidRPr="002A607A">
        <w:rPr>
          <w:i/>
        </w:rPr>
        <w:t>,</w:t>
      </w:r>
      <w:r w:rsidRPr="00042FD3">
        <w:rPr>
          <w:i/>
        </w:rPr>
        <w:t xml:space="preserve"> OSCC</w:t>
      </w:r>
      <w:r w:rsidRPr="003C4D6E">
        <w:t xml:space="preserve">), који потиче из сквамозних ћелија и чини око 90% свих оралних карцинома [15]. У последње три деценије, стопа преживљавања пацијената </w:t>
      </w:r>
      <w:r>
        <w:t xml:space="preserve">са овом врстом оралног малигног тумора </w:t>
      </w:r>
      <w:r w:rsidRPr="003C4D6E">
        <w:t xml:space="preserve">остала је непромењена, упркос напредовању у дијагностичким </w:t>
      </w:r>
      <w:r>
        <w:lastRenderedPageBreak/>
        <w:t>методама</w:t>
      </w:r>
      <w:r w:rsidRPr="003C4D6E">
        <w:t xml:space="preserve"> и третманима</w:t>
      </w:r>
      <w:r>
        <w:t xml:space="preserve"> болести</w:t>
      </w:r>
      <w:r w:rsidRPr="003C4D6E">
        <w:t xml:space="preserve">. Учесталост </w:t>
      </w:r>
      <w:r>
        <w:t>овог типа тумора</w:t>
      </w:r>
      <w:r w:rsidRPr="003C4D6E">
        <w:t xml:space="preserve"> још увек расте, посебно међу млађим особама [16]. С обзиром на мултифакторску природу и сложене механизме настајања овог стања, лечење обично захтева употребу више терапијских техника и комбинацију терапија. </w:t>
      </w:r>
    </w:p>
    <w:p w:rsidR="000E566C" w:rsidRPr="002E4E0A" w:rsidRDefault="000E566C" w:rsidP="000E566C">
      <w:pPr>
        <w:pStyle w:val="NormalWeb"/>
        <w:spacing w:before="0" w:beforeAutospacing="0" w:after="0" w:afterAutospacing="0"/>
        <w:jc w:val="both"/>
      </w:pPr>
      <w:r w:rsidRPr="003C4D6E">
        <w:t xml:space="preserve">Предмет ове докторске дисертације представља </w:t>
      </w:r>
      <w:r w:rsidRPr="003C4D6E">
        <w:rPr>
          <w:i/>
        </w:rPr>
        <w:t xml:space="preserve">in vitro </w:t>
      </w:r>
      <w:r w:rsidRPr="003C4D6E">
        <w:t xml:space="preserve">(на ћелијским линијама) </w:t>
      </w:r>
      <w:r w:rsidRPr="002E4E0A">
        <w:t xml:space="preserve">истраживање врсте и начина утицаја креираних система на бази наночестичног калцијум фосфата на метаболизам ћелија оралног </w:t>
      </w:r>
      <w:r>
        <w:t>малигног тумора</w:t>
      </w:r>
      <w:r w:rsidRPr="002E4E0A">
        <w:t xml:space="preserve">. У оквиру истраживања </w:t>
      </w:r>
      <w:r>
        <w:t>испитиваће</w:t>
      </w:r>
      <w:r w:rsidRPr="002E4E0A">
        <w:t xml:space="preserve"> се и дефиниса</w:t>
      </w:r>
      <w:r>
        <w:t>т</w:t>
      </w:r>
      <w:r w:rsidRPr="002E4E0A">
        <w:t>и феномени утицаја креираних нано</w:t>
      </w:r>
      <w:r>
        <w:t>-</w:t>
      </w:r>
      <w:r w:rsidRPr="002E4E0A">
        <w:t>система од значаја за анти</w:t>
      </w:r>
      <w:r>
        <w:t>туморску</w:t>
      </w:r>
      <w:r w:rsidRPr="002E4E0A">
        <w:t xml:space="preserve"> активност</w:t>
      </w:r>
      <w:r>
        <w:t>,</w:t>
      </w:r>
      <w:r w:rsidRPr="002E4E0A">
        <w:t xml:space="preserve"> као и њихова селективност (активност према </w:t>
      </w:r>
      <w:r>
        <w:t>малигним</w:t>
      </w:r>
      <w:r w:rsidRPr="002E4E0A">
        <w:t xml:space="preserve"> ћелијама </w:t>
      </w:r>
      <w:r>
        <w:t xml:space="preserve">у односу на </w:t>
      </w:r>
      <w:r w:rsidRPr="002E4E0A">
        <w:t>здрав</w:t>
      </w:r>
      <w:r>
        <w:t>е</w:t>
      </w:r>
      <w:r w:rsidRPr="002E4E0A">
        <w:t>). Такође, свака врста имплан</w:t>
      </w:r>
      <w:r>
        <w:t>т</w:t>
      </w:r>
      <w:r w:rsidRPr="002E4E0A">
        <w:t xml:space="preserve">ата </w:t>
      </w:r>
      <w:r>
        <w:t>изазива</w:t>
      </w:r>
      <w:r w:rsidRPr="002E4E0A">
        <w:t xml:space="preserve"> одговор организма, који се најчешће манифестује инфламаторним процесима. </w:t>
      </w:r>
      <w:r w:rsidR="00D708A5">
        <w:t>Стога</w:t>
      </w:r>
      <w:r w:rsidRPr="003C4D6E">
        <w:t>, предмет ове докторске дисертације односи се и на истраживања у области могућности смањења/инхибиције инфламаторних процеса након потенцијалне примене металних имплан</w:t>
      </w:r>
      <w:r>
        <w:t>т</w:t>
      </w:r>
      <w:r w:rsidRPr="003C4D6E">
        <w:t xml:space="preserve">ата са превлакама на бази наночестичних калцијум фосфата. </w:t>
      </w:r>
    </w:p>
    <w:p w:rsidR="000E566C" w:rsidDel="00657861" w:rsidRDefault="000E566C" w:rsidP="000E566C">
      <w:pPr>
        <w:pBdr>
          <w:bottom w:val="single" w:sz="6" w:space="1" w:color="auto"/>
        </w:pBdr>
        <w:spacing w:after="0" w:line="240" w:lineRule="auto"/>
        <w:jc w:val="both"/>
        <w:rPr>
          <w:del w:id="0" w:author="user" w:date="2025-03-23T18:54:00Z"/>
          <w:rFonts w:ascii="Times New Roman" w:hAnsi="Times New Roman"/>
          <w:vanish/>
          <w:sz w:val="24"/>
          <w:szCs w:val="24"/>
          <w:lang w:val="en-GB" w:eastAsia="en-GB"/>
        </w:rPr>
      </w:pPr>
      <w:del w:id="1" w:author="user" w:date="2025-03-23T18:54:00Z">
        <w:r w:rsidRPr="002E4E0A" w:rsidDel="00657861">
          <w:rPr>
            <w:rFonts w:ascii="Times New Roman" w:hAnsi="Times New Roman"/>
            <w:vanish/>
            <w:sz w:val="24"/>
            <w:szCs w:val="24"/>
            <w:lang w:val="en-GB" w:eastAsia="en-GB"/>
          </w:rPr>
          <w:delText>Top of Form</w:delText>
        </w:r>
      </w:del>
    </w:p>
    <w:p w:rsidR="000E566C" w:rsidRPr="002E4E0A" w:rsidDel="00657861" w:rsidRDefault="000E566C" w:rsidP="000E566C">
      <w:pPr>
        <w:pBdr>
          <w:top w:val="single" w:sz="6" w:space="1" w:color="auto"/>
        </w:pBdr>
        <w:spacing w:after="0" w:line="240" w:lineRule="auto"/>
        <w:jc w:val="center"/>
        <w:rPr>
          <w:del w:id="2" w:author="user" w:date="2025-03-23T18:54:00Z"/>
          <w:rFonts w:ascii="Times New Roman" w:hAnsi="Times New Roman"/>
          <w:vanish/>
          <w:sz w:val="24"/>
          <w:szCs w:val="24"/>
          <w:lang w:val="en-GB" w:eastAsia="en-GB"/>
        </w:rPr>
      </w:pPr>
      <w:del w:id="3" w:author="user" w:date="2025-03-23T18:54:00Z">
        <w:r w:rsidRPr="002E4E0A" w:rsidDel="00657861">
          <w:rPr>
            <w:rFonts w:ascii="Times New Roman" w:hAnsi="Times New Roman"/>
            <w:vanish/>
            <w:sz w:val="24"/>
            <w:szCs w:val="24"/>
            <w:lang w:val="en-GB" w:eastAsia="en-GB"/>
          </w:rPr>
          <w:delText>Bottom of Form</w:delText>
        </w:r>
      </w:del>
    </w:p>
    <w:p w:rsidR="00834451" w:rsidRDefault="00FB4081">
      <w:pPr>
        <w:pBdr>
          <w:bottom w:val="single" w:sz="6" w:space="1" w:color="auto"/>
        </w:pBdr>
        <w:spacing w:after="0" w:line="240" w:lineRule="auto"/>
        <w:jc w:val="both"/>
        <w:rPr>
          <w:rFonts w:ascii="Times New Roman" w:hAnsi="Times New Roman"/>
          <w:vanish/>
          <w:sz w:val="24"/>
          <w:szCs w:val="24"/>
          <w:lang w:val="en-GB" w:eastAsia="en-GB"/>
        </w:rPr>
      </w:pPr>
      <w:r w:rsidRPr="002E4E0A">
        <w:rPr>
          <w:rFonts w:ascii="Times New Roman" w:hAnsi="Times New Roman"/>
          <w:vanish/>
          <w:sz w:val="24"/>
          <w:szCs w:val="24"/>
          <w:lang w:val="en-GB" w:eastAsia="en-GB"/>
        </w:rPr>
        <w:t>Top of Form</w:t>
      </w:r>
    </w:p>
    <w:p w:rsidR="00FB4081" w:rsidRPr="002E4E0A" w:rsidRDefault="00FB4081" w:rsidP="00FB4081">
      <w:pPr>
        <w:pBdr>
          <w:top w:val="single" w:sz="6" w:space="1" w:color="auto"/>
        </w:pBdr>
        <w:spacing w:after="0" w:line="240" w:lineRule="auto"/>
        <w:jc w:val="center"/>
        <w:rPr>
          <w:rFonts w:ascii="Times New Roman" w:hAnsi="Times New Roman"/>
          <w:vanish/>
          <w:sz w:val="24"/>
          <w:szCs w:val="24"/>
          <w:lang w:val="en-GB" w:eastAsia="en-GB"/>
        </w:rPr>
      </w:pPr>
      <w:r w:rsidRPr="002E4E0A">
        <w:rPr>
          <w:rFonts w:ascii="Times New Roman" w:hAnsi="Times New Roman"/>
          <w:vanish/>
          <w:sz w:val="24"/>
          <w:szCs w:val="24"/>
          <w:lang w:val="en-GB" w:eastAsia="en-GB"/>
        </w:rPr>
        <w:t>Bottom of Form</w:t>
      </w:r>
    </w:p>
    <w:p w:rsidR="00FB4081" w:rsidRPr="002E4E0A" w:rsidRDefault="00FB4081" w:rsidP="00FB4081">
      <w:pPr>
        <w:pStyle w:val="ListParagraph"/>
        <w:suppressAutoHyphens/>
        <w:ind w:left="0"/>
      </w:pPr>
    </w:p>
    <w:p w:rsidR="00FB4081" w:rsidRPr="002E4E0A" w:rsidRDefault="00FB4081" w:rsidP="00FB4081">
      <w:pPr>
        <w:pStyle w:val="ListParagraph"/>
        <w:suppressAutoHyphens/>
        <w:ind w:left="0"/>
        <w:rPr>
          <w:b/>
        </w:rPr>
      </w:pPr>
      <w:r w:rsidRPr="002E4E0A">
        <w:rPr>
          <w:b/>
        </w:rPr>
        <w:t>3.2. Хипотеза</w:t>
      </w:r>
    </w:p>
    <w:p w:rsidR="00FB4081" w:rsidRPr="002E4E0A" w:rsidRDefault="00FB4081" w:rsidP="00FB4081">
      <w:pPr>
        <w:suppressAutoHyphens/>
        <w:spacing w:after="0" w:line="240" w:lineRule="auto"/>
        <w:ind w:left="360"/>
        <w:jc w:val="both"/>
        <w:rPr>
          <w:rFonts w:ascii="Times New Roman" w:hAnsi="Times New Roman"/>
          <w:b/>
          <w:sz w:val="24"/>
          <w:szCs w:val="24"/>
        </w:rPr>
      </w:pPr>
    </w:p>
    <w:p w:rsidR="00C02D58" w:rsidRPr="002E4E0A" w:rsidRDefault="00C02D58" w:rsidP="00C02D58">
      <w:pPr>
        <w:suppressAutoHyphens/>
        <w:spacing w:after="0" w:line="240" w:lineRule="auto"/>
        <w:jc w:val="both"/>
        <w:rPr>
          <w:rFonts w:ascii="Times New Roman" w:hAnsi="Times New Roman"/>
          <w:sz w:val="24"/>
          <w:szCs w:val="24"/>
        </w:rPr>
      </w:pPr>
      <w:r w:rsidRPr="003C4D6E">
        <w:rPr>
          <w:rFonts w:ascii="Times New Roman" w:hAnsi="Times New Roman"/>
          <w:sz w:val="24"/>
          <w:szCs w:val="24"/>
        </w:rPr>
        <w:t xml:space="preserve">На основу детаљног увида у постојећа публикована истраживања у области синтезе и дизајнирања наночестичних материјала погодних за примену у превентивној, реконструктивној, </w:t>
      </w:r>
      <w:r>
        <w:rPr>
          <w:rFonts w:ascii="Times New Roman" w:hAnsi="Times New Roman"/>
          <w:sz w:val="24"/>
          <w:szCs w:val="24"/>
        </w:rPr>
        <w:t xml:space="preserve">и </w:t>
      </w:r>
      <w:r w:rsidRPr="003C4D6E">
        <w:rPr>
          <w:rFonts w:ascii="Times New Roman" w:hAnsi="Times New Roman"/>
          <w:sz w:val="24"/>
          <w:szCs w:val="24"/>
        </w:rPr>
        <w:t>регенеративној медицини,</w:t>
      </w:r>
      <w:r>
        <w:rPr>
          <w:rFonts w:ascii="Times New Roman" w:hAnsi="Times New Roman"/>
          <w:sz w:val="24"/>
          <w:szCs w:val="24"/>
        </w:rPr>
        <w:t xml:space="preserve"> као и у третману малигних тумора,</w:t>
      </w:r>
      <w:r w:rsidRPr="003C4D6E">
        <w:rPr>
          <w:rFonts w:ascii="Times New Roman" w:hAnsi="Times New Roman"/>
          <w:sz w:val="24"/>
          <w:szCs w:val="24"/>
        </w:rPr>
        <w:t xml:space="preserve"> формиране су хипотезе истраживања у докторској дисертацији. Дизајнирање наночестичних система са својствима која имају </w:t>
      </w:r>
      <w:r>
        <w:rPr>
          <w:rFonts w:ascii="Times New Roman" w:hAnsi="Times New Roman"/>
          <w:sz w:val="24"/>
          <w:szCs w:val="24"/>
        </w:rPr>
        <w:t>значајан</w:t>
      </w:r>
      <w:r w:rsidRPr="003C4D6E">
        <w:rPr>
          <w:rFonts w:ascii="Times New Roman" w:hAnsi="Times New Roman"/>
          <w:sz w:val="24"/>
          <w:szCs w:val="24"/>
        </w:rPr>
        <w:t xml:space="preserve"> потенцијал за примену у медицини и стоматологији је </w:t>
      </w:r>
      <w:r w:rsidR="005A2ACF">
        <w:rPr>
          <w:rFonts w:ascii="Times New Roman" w:hAnsi="Times New Roman"/>
          <w:sz w:val="24"/>
          <w:szCs w:val="24"/>
        </w:rPr>
        <w:t>актуелно поље научних истраживањ</w:t>
      </w:r>
      <w:r w:rsidRPr="003C4D6E">
        <w:rPr>
          <w:rFonts w:ascii="Times New Roman" w:hAnsi="Times New Roman"/>
          <w:sz w:val="24"/>
          <w:szCs w:val="24"/>
        </w:rPr>
        <w:t>а, али је још недовољно</w:t>
      </w:r>
      <w:r w:rsidR="00D708A5">
        <w:rPr>
          <w:rFonts w:ascii="Times New Roman" w:hAnsi="Times New Roman"/>
          <w:sz w:val="24"/>
          <w:szCs w:val="24"/>
        </w:rPr>
        <w:t xml:space="preserve"> истражено. Постоји недостатак знања</w:t>
      </w:r>
      <w:r w:rsidRPr="003C4D6E">
        <w:rPr>
          <w:rFonts w:ascii="Times New Roman" w:hAnsi="Times New Roman"/>
          <w:sz w:val="24"/>
          <w:szCs w:val="24"/>
        </w:rPr>
        <w:t xml:space="preserve"> у области које омогућавају истраживања са циљем допуне и унапређења постојећих знања. </w:t>
      </w:r>
    </w:p>
    <w:p w:rsidR="00C02D58" w:rsidRPr="002E4E0A" w:rsidRDefault="00C02D58" w:rsidP="00C02D58">
      <w:pPr>
        <w:suppressAutoHyphens/>
        <w:spacing w:after="0" w:line="240" w:lineRule="auto"/>
        <w:ind w:firstLine="720"/>
        <w:jc w:val="both"/>
        <w:rPr>
          <w:rFonts w:ascii="Times New Roman" w:hAnsi="Times New Roman"/>
          <w:sz w:val="24"/>
          <w:szCs w:val="24"/>
        </w:rPr>
      </w:pPr>
      <w:r w:rsidRPr="003C4D6E">
        <w:rPr>
          <w:rFonts w:ascii="Times New Roman" w:hAnsi="Times New Roman"/>
          <w:sz w:val="24"/>
          <w:szCs w:val="24"/>
          <w:lang w:val="en-GB"/>
        </w:rPr>
        <w:t>У оквиру предлога теме ове докторске дисертације</w:t>
      </w:r>
      <w:r w:rsidRPr="003C4D6E">
        <w:rPr>
          <w:rFonts w:ascii="Times New Roman" w:hAnsi="Times New Roman"/>
          <w:sz w:val="24"/>
          <w:szCs w:val="24"/>
        </w:rPr>
        <w:t>, кандидат је поставио следеће хипотезе:</w:t>
      </w:r>
    </w:p>
    <w:p w:rsidR="00C02D58" w:rsidRDefault="00C02D58" w:rsidP="00C02D58">
      <w:pPr>
        <w:suppressAutoHyphens/>
        <w:spacing w:after="0" w:line="240" w:lineRule="auto"/>
        <w:jc w:val="both"/>
        <w:rPr>
          <w:rFonts w:ascii="Times New Roman" w:hAnsi="Times New Roman"/>
          <w:sz w:val="24"/>
          <w:szCs w:val="24"/>
        </w:rPr>
      </w:pPr>
      <w:r w:rsidRPr="003C4D6E">
        <w:rPr>
          <w:rFonts w:ascii="Times New Roman" w:hAnsi="Times New Roman"/>
          <w:sz w:val="24"/>
          <w:szCs w:val="24"/>
        </w:rPr>
        <w:t xml:space="preserve">Хипотеза 1. </w:t>
      </w:r>
      <w:r>
        <w:rPr>
          <w:rFonts w:ascii="Times New Roman" w:hAnsi="Times New Roman"/>
          <w:sz w:val="24"/>
          <w:szCs w:val="24"/>
        </w:rPr>
        <w:t>Н</w:t>
      </w:r>
      <w:r w:rsidRPr="003C4D6E">
        <w:rPr>
          <w:rFonts w:ascii="Times New Roman" w:hAnsi="Times New Roman"/>
          <w:sz w:val="24"/>
          <w:szCs w:val="24"/>
        </w:rPr>
        <w:t>ано</w:t>
      </w:r>
      <w:r>
        <w:rPr>
          <w:rFonts w:ascii="Times New Roman" w:hAnsi="Times New Roman"/>
          <w:sz w:val="24"/>
          <w:szCs w:val="24"/>
        </w:rPr>
        <w:t>честични калцијум фосфат може да испољи</w:t>
      </w:r>
      <w:r w:rsidRPr="003C4D6E">
        <w:rPr>
          <w:rFonts w:ascii="Times New Roman" w:hAnsi="Times New Roman"/>
          <w:sz w:val="24"/>
          <w:szCs w:val="24"/>
        </w:rPr>
        <w:t xml:space="preserve"> </w:t>
      </w:r>
      <w:r>
        <w:rPr>
          <w:rFonts w:ascii="Times New Roman" w:hAnsi="Times New Roman"/>
          <w:sz w:val="24"/>
          <w:szCs w:val="24"/>
        </w:rPr>
        <w:t>а</w:t>
      </w:r>
      <w:r w:rsidRPr="003C4D6E">
        <w:rPr>
          <w:rFonts w:ascii="Times New Roman" w:hAnsi="Times New Roman"/>
          <w:sz w:val="24"/>
          <w:szCs w:val="24"/>
        </w:rPr>
        <w:t>нти</w:t>
      </w:r>
      <w:r>
        <w:rPr>
          <w:rFonts w:ascii="Times New Roman" w:hAnsi="Times New Roman"/>
          <w:sz w:val="24"/>
          <w:szCs w:val="24"/>
        </w:rPr>
        <w:t>туморски</w:t>
      </w:r>
      <w:r w:rsidRPr="003C4D6E">
        <w:rPr>
          <w:rFonts w:ascii="Times New Roman" w:hAnsi="Times New Roman"/>
          <w:sz w:val="24"/>
          <w:szCs w:val="24"/>
        </w:rPr>
        <w:t xml:space="preserve"> потенцијал </w:t>
      </w:r>
      <w:r>
        <w:rPr>
          <w:rFonts w:ascii="Times New Roman" w:hAnsi="Times New Roman"/>
          <w:sz w:val="24"/>
          <w:szCs w:val="24"/>
        </w:rPr>
        <w:t>и може се</w:t>
      </w:r>
      <w:r w:rsidRPr="003C4D6E">
        <w:rPr>
          <w:rFonts w:ascii="Times New Roman" w:hAnsi="Times New Roman"/>
          <w:sz w:val="24"/>
          <w:szCs w:val="24"/>
        </w:rPr>
        <w:t xml:space="preserve"> дефиниса</w:t>
      </w:r>
      <w:r>
        <w:rPr>
          <w:rFonts w:ascii="Times New Roman" w:hAnsi="Times New Roman"/>
          <w:sz w:val="24"/>
          <w:szCs w:val="24"/>
        </w:rPr>
        <w:t>ти</w:t>
      </w:r>
      <w:r w:rsidRPr="003C4D6E">
        <w:rPr>
          <w:rFonts w:ascii="Times New Roman" w:hAnsi="Times New Roman"/>
          <w:sz w:val="24"/>
          <w:szCs w:val="24"/>
        </w:rPr>
        <w:t xml:space="preserve"> механиз</w:t>
      </w:r>
      <w:r>
        <w:rPr>
          <w:rFonts w:ascii="Times New Roman" w:hAnsi="Times New Roman"/>
          <w:sz w:val="24"/>
          <w:szCs w:val="24"/>
        </w:rPr>
        <w:t>а</w:t>
      </w:r>
      <w:r w:rsidRPr="003C4D6E">
        <w:rPr>
          <w:rFonts w:ascii="Times New Roman" w:hAnsi="Times New Roman"/>
          <w:sz w:val="24"/>
          <w:szCs w:val="24"/>
        </w:rPr>
        <w:t xml:space="preserve">м његове активности према ћелијама преканцероза и оралног карцинома. </w:t>
      </w:r>
    </w:p>
    <w:p w:rsidR="00C02D58" w:rsidRPr="002E4E0A" w:rsidRDefault="00C02D58" w:rsidP="00C02D58">
      <w:pPr>
        <w:suppressAutoHyphens/>
        <w:spacing w:after="0" w:line="240" w:lineRule="auto"/>
        <w:jc w:val="both"/>
        <w:rPr>
          <w:rFonts w:ascii="Times New Roman" w:hAnsi="Times New Roman"/>
          <w:sz w:val="24"/>
          <w:szCs w:val="24"/>
        </w:rPr>
      </w:pPr>
      <w:r w:rsidRPr="003C4D6E">
        <w:rPr>
          <w:rFonts w:ascii="Times New Roman" w:hAnsi="Times New Roman"/>
          <w:sz w:val="24"/>
          <w:szCs w:val="24"/>
        </w:rPr>
        <w:t xml:space="preserve">Хипотеза 2. </w:t>
      </w:r>
      <w:r>
        <w:rPr>
          <w:rFonts w:ascii="Times New Roman" w:hAnsi="Times New Roman"/>
          <w:sz w:val="24"/>
          <w:szCs w:val="24"/>
        </w:rPr>
        <w:t xml:space="preserve">Могу се добити </w:t>
      </w:r>
      <w:r w:rsidRPr="003C4D6E">
        <w:rPr>
          <w:rFonts w:ascii="Times New Roman" w:hAnsi="Times New Roman"/>
          <w:sz w:val="24"/>
          <w:szCs w:val="24"/>
        </w:rPr>
        <w:t xml:space="preserve">превлаке на бази наночестичног калцијум фосфата хибридизоване са селенитом </w:t>
      </w:r>
      <w:r>
        <w:rPr>
          <w:rFonts w:ascii="Times New Roman" w:hAnsi="Times New Roman"/>
          <w:sz w:val="24"/>
          <w:szCs w:val="24"/>
        </w:rPr>
        <w:t>које ће имати унапређени антитуморски потенцијал и посебно се може</w:t>
      </w:r>
      <w:r w:rsidRPr="003C4D6E">
        <w:rPr>
          <w:rFonts w:ascii="Times New Roman" w:hAnsi="Times New Roman"/>
          <w:sz w:val="24"/>
          <w:szCs w:val="24"/>
        </w:rPr>
        <w:t xml:space="preserve"> дефиниса</w:t>
      </w:r>
      <w:r>
        <w:rPr>
          <w:rFonts w:ascii="Times New Roman" w:hAnsi="Times New Roman"/>
          <w:sz w:val="24"/>
          <w:szCs w:val="24"/>
        </w:rPr>
        <w:t>ти</w:t>
      </w:r>
      <w:r w:rsidRPr="003C4D6E">
        <w:rPr>
          <w:rFonts w:ascii="Times New Roman" w:hAnsi="Times New Roman"/>
          <w:sz w:val="24"/>
          <w:szCs w:val="24"/>
        </w:rPr>
        <w:t xml:space="preserve"> механиз</w:t>
      </w:r>
      <w:r>
        <w:rPr>
          <w:rFonts w:ascii="Times New Roman" w:hAnsi="Times New Roman"/>
          <w:sz w:val="24"/>
          <w:szCs w:val="24"/>
        </w:rPr>
        <w:t>а</w:t>
      </w:r>
      <w:r w:rsidRPr="003C4D6E">
        <w:rPr>
          <w:rFonts w:ascii="Times New Roman" w:hAnsi="Times New Roman"/>
          <w:sz w:val="24"/>
          <w:szCs w:val="24"/>
        </w:rPr>
        <w:t xml:space="preserve">м активности </w:t>
      </w:r>
      <w:r>
        <w:rPr>
          <w:rFonts w:ascii="Times New Roman" w:hAnsi="Times New Roman"/>
          <w:sz w:val="24"/>
          <w:szCs w:val="24"/>
        </w:rPr>
        <w:t xml:space="preserve">ових превлака </w:t>
      </w:r>
      <w:r w:rsidRPr="003C4D6E">
        <w:rPr>
          <w:rFonts w:ascii="Times New Roman" w:hAnsi="Times New Roman"/>
          <w:sz w:val="24"/>
          <w:szCs w:val="24"/>
        </w:rPr>
        <w:t xml:space="preserve">према ћелијама оралног </w:t>
      </w:r>
      <w:r>
        <w:rPr>
          <w:rFonts w:ascii="Times New Roman" w:hAnsi="Times New Roman"/>
          <w:sz w:val="24"/>
          <w:szCs w:val="24"/>
        </w:rPr>
        <w:t>малигног тумора</w:t>
      </w:r>
      <w:r w:rsidRPr="003C4D6E">
        <w:rPr>
          <w:rFonts w:ascii="Times New Roman" w:hAnsi="Times New Roman"/>
          <w:sz w:val="24"/>
          <w:szCs w:val="24"/>
        </w:rPr>
        <w:t xml:space="preserve">. </w:t>
      </w:r>
    </w:p>
    <w:p w:rsidR="00FB4081" w:rsidRPr="002E4E0A" w:rsidRDefault="00C02D58" w:rsidP="00FB4081">
      <w:pPr>
        <w:suppressAutoHyphens/>
        <w:spacing w:after="0" w:line="240" w:lineRule="auto"/>
        <w:jc w:val="both"/>
        <w:rPr>
          <w:rFonts w:ascii="Times New Roman" w:hAnsi="Times New Roman"/>
          <w:sz w:val="24"/>
          <w:szCs w:val="24"/>
        </w:rPr>
      </w:pPr>
      <w:r w:rsidRPr="003C4D6E">
        <w:rPr>
          <w:rFonts w:ascii="Times New Roman" w:hAnsi="Times New Roman"/>
          <w:sz w:val="24"/>
          <w:szCs w:val="24"/>
        </w:rPr>
        <w:t xml:space="preserve">Хипотеза 3. </w:t>
      </w:r>
      <w:r>
        <w:rPr>
          <w:rFonts w:ascii="Times New Roman" w:hAnsi="Times New Roman"/>
          <w:sz w:val="24"/>
          <w:szCs w:val="24"/>
        </w:rPr>
        <w:t xml:space="preserve">Могу се добити </w:t>
      </w:r>
      <w:r w:rsidRPr="003C4D6E">
        <w:rPr>
          <w:rFonts w:ascii="Times New Roman" w:hAnsi="Times New Roman"/>
          <w:sz w:val="24"/>
          <w:szCs w:val="24"/>
        </w:rPr>
        <w:t xml:space="preserve">превлаке на бази наночестичног калцијум фосфата хибридизоване са германатом </w:t>
      </w:r>
      <w:r>
        <w:rPr>
          <w:rFonts w:ascii="Times New Roman" w:hAnsi="Times New Roman"/>
          <w:sz w:val="24"/>
          <w:szCs w:val="24"/>
        </w:rPr>
        <w:t>које ће имати унапређени анти-инфламаторни потенцијал</w:t>
      </w:r>
      <w:r w:rsidRPr="003C4D6E">
        <w:rPr>
          <w:rFonts w:ascii="Times New Roman" w:hAnsi="Times New Roman"/>
          <w:sz w:val="24"/>
          <w:szCs w:val="24"/>
        </w:rPr>
        <w:t xml:space="preserve"> </w:t>
      </w:r>
      <w:r>
        <w:rPr>
          <w:rFonts w:ascii="Times New Roman" w:hAnsi="Times New Roman"/>
          <w:sz w:val="24"/>
          <w:szCs w:val="24"/>
        </w:rPr>
        <w:t>и посебно се може</w:t>
      </w:r>
      <w:r w:rsidRPr="003C4D6E" w:rsidDel="00657861">
        <w:rPr>
          <w:rFonts w:ascii="Times New Roman" w:hAnsi="Times New Roman"/>
          <w:sz w:val="24"/>
          <w:szCs w:val="24"/>
        </w:rPr>
        <w:t xml:space="preserve"> </w:t>
      </w:r>
      <w:r w:rsidRPr="003C4D6E">
        <w:rPr>
          <w:rFonts w:ascii="Times New Roman" w:hAnsi="Times New Roman"/>
          <w:sz w:val="24"/>
          <w:szCs w:val="24"/>
        </w:rPr>
        <w:t>дефиниса</w:t>
      </w:r>
      <w:r>
        <w:rPr>
          <w:rFonts w:ascii="Times New Roman" w:hAnsi="Times New Roman"/>
          <w:sz w:val="24"/>
          <w:szCs w:val="24"/>
        </w:rPr>
        <w:t>ти</w:t>
      </w:r>
      <w:r w:rsidRPr="003C4D6E">
        <w:rPr>
          <w:rFonts w:ascii="Times New Roman" w:hAnsi="Times New Roman"/>
          <w:sz w:val="24"/>
          <w:szCs w:val="24"/>
        </w:rPr>
        <w:t xml:space="preserve"> механиз</w:t>
      </w:r>
      <w:r>
        <w:rPr>
          <w:rFonts w:ascii="Times New Roman" w:hAnsi="Times New Roman"/>
          <w:sz w:val="24"/>
          <w:szCs w:val="24"/>
        </w:rPr>
        <w:t>а</w:t>
      </w:r>
      <w:r w:rsidRPr="003C4D6E">
        <w:rPr>
          <w:rFonts w:ascii="Times New Roman" w:hAnsi="Times New Roman"/>
          <w:sz w:val="24"/>
          <w:szCs w:val="24"/>
        </w:rPr>
        <w:t>ма активности</w:t>
      </w:r>
      <w:r>
        <w:rPr>
          <w:rFonts w:ascii="Times New Roman" w:hAnsi="Times New Roman"/>
          <w:sz w:val="24"/>
          <w:szCs w:val="24"/>
        </w:rPr>
        <w:t xml:space="preserve"> ових превлака</w:t>
      </w:r>
      <w:r w:rsidRPr="003C4D6E">
        <w:rPr>
          <w:rFonts w:ascii="Times New Roman" w:hAnsi="Times New Roman"/>
          <w:sz w:val="24"/>
          <w:szCs w:val="24"/>
        </w:rPr>
        <w:t xml:space="preserve"> према ћелијама оралног </w:t>
      </w:r>
      <w:r>
        <w:rPr>
          <w:rFonts w:ascii="Times New Roman" w:hAnsi="Times New Roman"/>
          <w:sz w:val="24"/>
          <w:szCs w:val="24"/>
        </w:rPr>
        <w:t>малигног тумора</w:t>
      </w:r>
      <w:r w:rsidR="003C4D6E" w:rsidRPr="003C4D6E">
        <w:rPr>
          <w:rFonts w:ascii="Times New Roman" w:hAnsi="Times New Roman"/>
          <w:sz w:val="24"/>
          <w:szCs w:val="24"/>
        </w:rPr>
        <w:t>.</w:t>
      </w:r>
    </w:p>
    <w:p w:rsidR="00FB4081" w:rsidRPr="002E4E0A" w:rsidRDefault="00FB4081" w:rsidP="00FB4081">
      <w:pPr>
        <w:suppressAutoHyphens/>
        <w:spacing w:after="0" w:line="240" w:lineRule="auto"/>
        <w:jc w:val="both"/>
        <w:rPr>
          <w:rFonts w:ascii="Times New Roman" w:hAnsi="Times New Roman"/>
          <w:sz w:val="24"/>
          <w:szCs w:val="24"/>
        </w:rPr>
      </w:pPr>
    </w:p>
    <w:p w:rsidR="00FB4081" w:rsidRPr="002E4E0A" w:rsidRDefault="003C4D6E" w:rsidP="00FB4081">
      <w:pPr>
        <w:pStyle w:val="ListParagraph"/>
        <w:suppressAutoHyphens/>
        <w:ind w:left="0"/>
        <w:rPr>
          <w:b/>
        </w:rPr>
      </w:pPr>
      <w:r w:rsidRPr="003C4D6E">
        <w:rPr>
          <w:b/>
        </w:rPr>
        <w:t xml:space="preserve">3.3. Циљеви научног истраживања </w:t>
      </w:r>
    </w:p>
    <w:p w:rsidR="00FB4081" w:rsidRPr="002E4E0A" w:rsidRDefault="00FB4081" w:rsidP="00FB4081">
      <w:pPr>
        <w:pStyle w:val="NormalWeb"/>
        <w:spacing w:before="0" w:beforeAutospacing="0" w:after="0" w:afterAutospacing="0"/>
        <w:jc w:val="both"/>
      </w:pPr>
    </w:p>
    <w:p w:rsidR="00ED17B5" w:rsidRPr="002E4E0A" w:rsidRDefault="00ED17B5" w:rsidP="00ED17B5">
      <w:pPr>
        <w:pStyle w:val="NormalWeb"/>
        <w:spacing w:before="0" w:beforeAutospacing="0" w:after="0" w:afterAutospacing="0"/>
        <w:jc w:val="both"/>
      </w:pPr>
      <w:r w:rsidRPr="003C4D6E">
        <w:t xml:space="preserve">Циљеви истраживања које је кандидат образложио обухватају: </w:t>
      </w:r>
    </w:p>
    <w:p w:rsidR="00ED17B5" w:rsidRPr="002E4E0A" w:rsidRDefault="00ED17B5" w:rsidP="00ED17B5">
      <w:pPr>
        <w:pStyle w:val="NormalWeb"/>
        <w:spacing w:before="0" w:beforeAutospacing="0" w:after="0" w:afterAutospacing="0"/>
        <w:jc w:val="both"/>
      </w:pPr>
    </w:p>
    <w:p w:rsidR="00ED17B5" w:rsidRPr="002E4E0A" w:rsidRDefault="00ED17B5" w:rsidP="00ED17B5">
      <w:pPr>
        <w:pStyle w:val="NormalWeb"/>
        <w:numPr>
          <w:ilvl w:val="0"/>
          <w:numId w:val="4"/>
        </w:numPr>
        <w:spacing w:before="0" w:beforeAutospacing="0" w:after="0" w:afterAutospacing="0"/>
        <w:jc w:val="both"/>
      </w:pPr>
      <w:r w:rsidRPr="003C4D6E">
        <w:t>Дизајнирање, синтеза и процесирање система на бази наночестичног калцијум фосфата</w:t>
      </w:r>
      <w:r>
        <w:t xml:space="preserve"> (</w:t>
      </w:r>
      <w:r w:rsidRPr="003C4D6E">
        <w:t>nCаP</w:t>
      </w:r>
      <w:r>
        <w:t>)</w:t>
      </w:r>
      <w:r w:rsidRPr="003C4D6E">
        <w:t xml:space="preserve">. </w:t>
      </w:r>
    </w:p>
    <w:p w:rsidR="00ED17B5" w:rsidRPr="002E4E0A" w:rsidRDefault="00ED17B5" w:rsidP="00ED17B5">
      <w:pPr>
        <w:pStyle w:val="NormalWeb"/>
        <w:spacing w:before="0" w:beforeAutospacing="0" w:after="0" w:afterAutospacing="0"/>
        <w:ind w:left="360"/>
        <w:jc w:val="both"/>
      </w:pPr>
    </w:p>
    <w:p w:rsidR="00ED17B5" w:rsidRPr="004810BC" w:rsidRDefault="00ED17B5" w:rsidP="00ED17B5">
      <w:pPr>
        <w:pStyle w:val="NormalWeb"/>
        <w:numPr>
          <w:ilvl w:val="0"/>
          <w:numId w:val="4"/>
        </w:numPr>
        <w:spacing w:before="0" w:beforeAutospacing="0" w:after="0" w:afterAutospacing="0"/>
        <w:jc w:val="both"/>
      </w:pPr>
      <w:r w:rsidRPr="003C4D6E">
        <w:rPr>
          <w:i/>
        </w:rPr>
        <w:lastRenderedPageBreak/>
        <w:t>In vitro</w:t>
      </w:r>
      <w:r w:rsidRPr="003C4D6E">
        <w:t xml:space="preserve"> испитивање анти</w:t>
      </w:r>
      <w:r>
        <w:t>туморског</w:t>
      </w:r>
      <w:r w:rsidRPr="003C4D6E">
        <w:t xml:space="preserve"> потенцијала </w:t>
      </w:r>
      <w:r>
        <w:t xml:space="preserve">добијеног </w:t>
      </w:r>
      <w:r w:rsidRPr="003C4D6E">
        <w:t xml:space="preserve">nCаP према ћелијама преканцероза и оралног карцинома. </w:t>
      </w:r>
    </w:p>
    <w:p w:rsidR="00ED17B5" w:rsidRPr="002E4E0A" w:rsidRDefault="00ED17B5" w:rsidP="00ED17B5">
      <w:pPr>
        <w:pStyle w:val="NormalWeb"/>
        <w:numPr>
          <w:ilvl w:val="0"/>
          <w:numId w:val="5"/>
        </w:numPr>
        <w:spacing w:before="0" w:beforeAutospacing="0" w:after="0" w:afterAutospacing="0"/>
        <w:jc w:val="both"/>
      </w:pPr>
      <w:r w:rsidRPr="003C4D6E">
        <w:t>Испитивање ћелијске адхезије и миграције ћелија</w:t>
      </w:r>
      <w:r>
        <w:t xml:space="preserve"> у присуству честица </w:t>
      </w:r>
      <w:r w:rsidRPr="003C4D6E">
        <w:t>nCаP</w:t>
      </w:r>
      <w:r>
        <w:t xml:space="preserve"> </w:t>
      </w:r>
      <w:r w:rsidRPr="003C4D6E">
        <w:t xml:space="preserve"> </w:t>
      </w:r>
    </w:p>
    <w:p w:rsidR="00ED17B5" w:rsidRPr="002E4E0A" w:rsidRDefault="00ED17B5" w:rsidP="00ED17B5">
      <w:pPr>
        <w:pStyle w:val="NormalWeb"/>
        <w:numPr>
          <w:ilvl w:val="0"/>
          <w:numId w:val="5"/>
        </w:numPr>
        <w:spacing w:before="0" w:beforeAutospacing="0" w:after="0" w:afterAutospacing="0"/>
        <w:jc w:val="both"/>
      </w:pPr>
      <w:r w:rsidRPr="003C4D6E">
        <w:t xml:space="preserve">Испитивање утицаја nCаP на апоптозу ћелија и анализа ћелијског циклуса. </w:t>
      </w:r>
    </w:p>
    <w:p w:rsidR="00ED17B5" w:rsidRPr="002E4E0A" w:rsidRDefault="00ED17B5" w:rsidP="00ED17B5">
      <w:pPr>
        <w:pStyle w:val="NormalWeb"/>
        <w:numPr>
          <w:ilvl w:val="0"/>
          <w:numId w:val="5"/>
        </w:numPr>
        <w:spacing w:before="0" w:beforeAutospacing="0" w:after="0" w:afterAutospacing="0"/>
        <w:jc w:val="both"/>
      </w:pPr>
      <w:r w:rsidRPr="003C4D6E">
        <w:t>Анализа експресије гена за апоптозу, пролиферацију и онкогенезу након дејства nCаP.</w:t>
      </w:r>
    </w:p>
    <w:p w:rsidR="00ED17B5" w:rsidRPr="002E4E0A" w:rsidRDefault="00ED17B5" w:rsidP="00ED17B5">
      <w:pPr>
        <w:pStyle w:val="NormalWeb"/>
        <w:spacing w:before="0" w:beforeAutospacing="0" w:after="0" w:afterAutospacing="0"/>
        <w:ind w:left="720"/>
        <w:jc w:val="both"/>
      </w:pPr>
    </w:p>
    <w:p w:rsidR="00ED17B5" w:rsidRPr="002E4E0A" w:rsidRDefault="00ED17B5" w:rsidP="00ED17B5">
      <w:pPr>
        <w:pStyle w:val="NormalWeb"/>
        <w:numPr>
          <w:ilvl w:val="0"/>
          <w:numId w:val="4"/>
        </w:numPr>
        <w:spacing w:before="0" w:beforeAutospacing="0" w:after="0" w:afterAutospacing="0"/>
        <w:jc w:val="both"/>
      </w:pPr>
      <w:r w:rsidRPr="00C07535">
        <w:t>Д</w:t>
      </w:r>
      <w:r>
        <w:t xml:space="preserve">обијање и </w:t>
      </w:r>
      <w:r w:rsidRPr="003C4D6E">
        <w:rPr>
          <w:i/>
        </w:rPr>
        <w:t>in vitro</w:t>
      </w:r>
      <w:r w:rsidRPr="003C4D6E">
        <w:t xml:space="preserve"> испитивање анти</w:t>
      </w:r>
      <w:r>
        <w:t>туморског</w:t>
      </w:r>
      <w:r w:rsidRPr="003C4D6E">
        <w:t xml:space="preserve"> потенцијала </w:t>
      </w:r>
      <w:r>
        <w:t xml:space="preserve">биоактивне </w:t>
      </w:r>
      <w:r w:rsidRPr="003C4D6E">
        <w:t>превлаке на бази nCаP хибридизоване са селенитом уз дефинисање механизма ње</w:t>
      </w:r>
      <w:r>
        <w:t>н</w:t>
      </w:r>
      <w:r w:rsidRPr="003C4D6E">
        <w:t xml:space="preserve">е активности према ћелијама оралног </w:t>
      </w:r>
      <w:r>
        <w:t>малигног тумора</w:t>
      </w:r>
      <w:r w:rsidRPr="003C4D6E">
        <w:t xml:space="preserve">. </w:t>
      </w:r>
    </w:p>
    <w:p w:rsidR="00ED17B5" w:rsidRPr="002E4E0A" w:rsidRDefault="00ED17B5" w:rsidP="00ED17B5">
      <w:pPr>
        <w:pStyle w:val="NormalWeb"/>
        <w:numPr>
          <w:ilvl w:val="0"/>
          <w:numId w:val="5"/>
        </w:numPr>
        <w:spacing w:before="0" w:beforeAutospacing="0" w:after="0" w:afterAutospacing="0"/>
        <w:jc w:val="both"/>
      </w:pPr>
      <w:r>
        <w:t>Одређивање утицаја везаног селенита на малигне ћелије у</w:t>
      </w:r>
      <w:r w:rsidRPr="003C4D6E">
        <w:t>поредн</w:t>
      </w:r>
      <w:r>
        <w:t>им</w:t>
      </w:r>
      <w:r w:rsidRPr="003C4D6E">
        <w:t xml:space="preserve"> испитивање</w:t>
      </w:r>
      <w:r>
        <w:t>м</w:t>
      </w:r>
      <w:r w:rsidRPr="003C4D6E">
        <w:t xml:space="preserve"> анти</w:t>
      </w:r>
      <w:r>
        <w:t>туморског</w:t>
      </w:r>
      <w:r w:rsidRPr="003C4D6E">
        <w:t xml:space="preserve"> потенцијала нехибридизоване и хибридизоване превлаке са селенитом.</w:t>
      </w:r>
    </w:p>
    <w:p w:rsidR="00ED17B5" w:rsidRPr="002E4E0A" w:rsidRDefault="00ED17B5" w:rsidP="00ED17B5">
      <w:pPr>
        <w:pStyle w:val="NormalWeb"/>
        <w:numPr>
          <w:ilvl w:val="0"/>
          <w:numId w:val="5"/>
        </w:numPr>
        <w:spacing w:before="0" w:beforeAutospacing="0" w:after="0" w:afterAutospacing="0"/>
        <w:jc w:val="both"/>
      </w:pPr>
      <w:r w:rsidRPr="003C4D6E">
        <w:t>Испитивање утицаја хибридизованог nCаP</w:t>
      </w:r>
      <w:r w:rsidRPr="003C4D6E" w:rsidDel="00B22325">
        <w:t xml:space="preserve"> </w:t>
      </w:r>
      <w:r w:rsidRPr="003C4D6E">
        <w:t>са селенитом на апоптозу ћелија и анализа ћелијског циклуса.</w:t>
      </w:r>
    </w:p>
    <w:p w:rsidR="00ED17B5" w:rsidRPr="002E4E0A" w:rsidRDefault="00ED17B5" w:rsidP="00ED17B5">
      <w:pPr>
        <w:pStyle w:val="NormalWeb"/>
        <w:numPr>
          <w:ilvl w:val="0"/>
          <w:numId w:val="5"/>
        </w:numPr>
        <w:spacing w:before="0" w:beforeAutospacing="0" w:after="0" w:afterAutospacing="0"/>
        <w:jc w:val="both"/>
      </w:pPr>
      <w:r w:rsidRPr="003C4D6E">
        <w:t>Испитивање ћелијске адхезије и миграције ћелија</w:t>
      </w:r>
      <w:r>
        <w:t xml:space="preserve"> у присуству биоактивне </w:t>
      </w:r>
      <w:r w:rsidRPr="003C4D6E">
        <w:t>превлаке на бази nCаP хибридизоване са селенитом</w:t>
      </w:r>
      <w:r>
        <w:t xml:space="preserve"> </w:t>
      </w:r>
      <w:r w:rsidRPr="003C4D6E">
        <w:t xml:space="preserve">. </w:t>
      </w:r>
    </w:p>
    <w:p w:rsidR="00ED17B5" w:rsidRPr="002E4E0A" w:rsidRDefault="00ED17B5" w:rsidP="00ED17B5">
      <w:pPr>
        <w:pStyle w:val="NormalWeb"/>
        <w:numPr>
          <w:ilvl w:val="0"/>
          <w:numId w:val="5"/>
        </w:numPr>
        <w:spacing w:before="0" w:beforeAutospacing="0" w:after="0" w:afterAutospacing="0"/>
        <w:jc w:val="both"/>
      </w:pPr>
      <w:r w:rsidRPr="003C4D6E">
        <w:t>Анализа гена укључених у пролиферацију, апоптозу, миграцију и онкогенезу након дејства хибридизованог nCаP</w:t>
      </w:r>
      <w:r w:rsidRPr="003C4D6E" w:rsidDel="00B22325">
        <w:t xml:space="preserve"> </w:t>
      </w:r>
      <w:r w:rsidRPr="003C4D6E">
        <w:t>са селенитом.</w:t>
      </w:r>
    </w:p>
    <w:p w:rsidR="00ED17B5" w:rsidRDefault="00ED17B5" w:rsidP="00ED17B5">
      <w:pPr>
        <w:pStyle w:val="NormalWeb"/>
        <w:spacing w:before="0" w:beforeAutospacing="0" w:after="0" w:afterAutospacing="0"/>
        <w:ind w:left="360"/>
        <w:jc w:val="both"/>
      </w:pPr>
    </w:p>
    <w:p w:rsidR="00ED17B5" w:rsidRDefault="00ED17B5" w:rsidP="00ED17B5">
      <w:pPr>
        <w:pStyle w:val="NormalWeb"/>
        <w:spacing w:before="0" w:beforeAutospacing="0" w:after="0" w:afterAutospacing="0"/>
        <w:jc w:val="both"/>
      </w:pPr>
      <w:r w:rsidRPr="002E4E0A">
        <w:t>Поред наведених циљева да би системи на бази метални имплант</w:t>
      </w:r>
      <w:r>
        <w:t>ат</w:t>
      </w:r>
      <w:r w:rsidRPr="002E4E0A">
        <w:t xml:space="preserve">/превлака имали успешну али и безбедну примену, неопходно је остварити својства система са </w:t>
      </w:r>
      <w:r w:rsidRPr="003C4D6E">
        <w:t>смањеним (минималним) контра-индикацијама.</w:t>
      </w:r>
    </w:p>
    <w:p w:rsidR="00ED17B5" w:rsidRDefault="00ED17B5" w:rsidP="00ED17B5">
      <w:pPr>
        <w:pStyle w:val="NormalWeb"/>
        <w:spacing w:before="0" w:beforeAutospacing="0" w:after="0" w:afterAutospacing="0"/>
        <w:jc w:val="both"/>
      </w:pPr>
    </w:p>
    <w:p w:rsidR="00B228A4" w:rsidRPr="002E4E0A" w:rsidRDefault="00B228A4" w:rsidP="00B228A4">
      <w:pPr>
        <w:pStyle w:val="NormalWeb"/>
        <w:numPr>
          <w:ilvl w:val="0"/>
          <w:numId w:val="4"/>
        </w:numPr>
        <w:spacing w:before="0" w:beforeAutospacing="0" w:after="0" w:afterAutospacing="0"/>
        <w:jc w:val="both"/>
      </w:pPr>
      <w:r w:rsidRPr="00D5381C">
        <w:t>Добијање и</w:t>
      </w:r>
      <w:r w:rsidRPr="00B2555C">
        <w:t xml:space="preserve"> </w:t>
      </w:r>
      <w:r w:rsidRPr="00B2555C">
        <w:rPr>
          <w:i/>
        </w:rPr>
        <w:t>in vitro</w:t>
      </w:r>
      <w:r w:rsidRPr="00D5381C">
        <w:t xml:space="preserve"> испитивање анти-инфламаторног потенцијала нове превлаке на</w:t>
      </w:r>
      <w:r w:rsidRPr="002E4E0A">
        <w:t xml:space="preserve"> бази </w:t>
      </w:r>
      <w:r w:rsidRPr="003C4D6E">
        <w:t>nCаP</w:t>
      </w:r>
      <w:r w:rsidRPr="002E4E0A" w:rsidDel="00B22325">
        <w:t xml:space="preserve"> </w:t>
      </w:r>
      <w:r w:rsidRPr="002E4E0A">
        <w:t>хибридизоване са германатом уз дефинисање механизма ње</w:t>
      </w:r>
      <w:r>
        <w:t>н</w:t>
      </w:r>
      <w:r w:rsidRPr="002E4E0A">
        <w:t xml:space="preserve">е активности према </w:t>
      </w:r>
      <w:r w:rsidRPr="00B228A4">
        <w:t>ћелијама оралног малигног тумора.</w:t>
      </w:r>
      <w:r w:rsidRPr="002E4E0A">
        <w:t xml:space="preserve"> </w:t>
      </w:r>
    </w:p>
    <w:p w:rsidR="00B228A4" w:rsidRPr="002E4E0A" w:rsidRDefault="00B228A4" w:rsidP="00B228A4">
      <w:pPr>
        <w:pStyle w:val="NormalWeb"/>
        <w:numPr>
          <w:ilvl w:val="0"/>
          <w:numId w:val="6"/>
        </w:numPr>
        <w:spacing w:before="0" w:beforeAutospacing="0" w:after="0" w:afterAutospacing="0"/>
        <w:jc w:val="both"/>
      </w:pPr>
      <w:r w:rsidRPr="002E4E0A">
        <w:t>Упоредно испитивање анти-инфламаторног потенцијала нехибридизоване и хибридизоване превлаке са германатом.</w:t>
      </w:r>
    </w:p>
    <w:p w:rsidR="00B228A4" w:rsidRDefault="00B228A4" w:rsidP="00B228A4">
      <w:pPr>
        <w:pStyle w:val="NormalWeb"/>
        <w:numPr>
          <w:ilvl w:val="0"/>
          <w:numId w:val="6"/>
        </w:numPr>
        <w:spacing w:before="0" w:beforeAutospacing="0" w:after="0" w:afterAutospacing="0"/>
        <w:jc w:val="both"/>
      </w:pPr>
      <w:r w:rsidRPr="002E4E0A">
        <w:t xml:space="preserve">Анти-инфламаторне/имуномодулаторне анализе на ћелијама </w:t>
      </w:r>
      <w:r>
        <w:t xml:space="preserve">оралног малигног тумора </w:t>
      </w:r>
      <w:r w:rsidRPr="002E4E0A">
        <w:t>са фокусом на одрживост ћелија</w:t>
      </w:r>
      <w:r>
        <w:t xml:space="preserve"> и анализом имуномодулаторних маркера интерлеукина 6, интерлеукина 1 бета и фактора некрозе тумора алфа (</w:t>
      </w:r>
      <w:r w:rsidRPr="00B2555C">
        <w:rPr>
          <w:i/>
          <w:iCs/>
        </w:rPr>
        <w:t>IL6,</w:t>
      </w:r>
      <w:r>
        <w:t xml:space="preserve"> </w:t>
      </w:r>
      <w:r w:rsidRPr="00D87388">
        <w:rPr>
          <w:i/>
        </w:rPr>
        <w:t>IL-1β</w:t>
      </w:r>
      <w:r>
        <w:rPr>
          <w:i/>
        </w:rPr>
        <w:t>, TNFα</w:t>
      </w:r>
      <w:r>
        <w:t xml:space="preserve">) помоћу методе проточне цитометрије (енгл. </w:t>
      </w:r>
      <w:r w:rsidRPr="00B2555C">
        <w:rPr>
          <w:i/>
          <w:iCs/>
        </w:rPr>
        <w:t>Flow Cytometry, FC</w:t>
      </w:r>
      <w:r>
        <w:t>),</w:t>
      </w:r>
    </w:p>
    <w:p w:rsidR="00B228A4" w:rsidRPr="001452D4" w:rsidRDefault="00B228A4" w:rsidP="00B228A4">
      <w:pPr>
        <w:pStyle w:val="NormalWeb"/>
        <w:numPr>
          <w:ilvl w:val="0"/>
          <w:numId w:val="6"/>
        </w:numPr>
        <w:spacing w:before="0" w:beforeAutospacing="0" w:after="0" w:afterAutospacing="0"/>
        <w:jc w:val="both"/>
      </w:pPr>
      <w:r w:rsidRPr="002E4E0A">
        <w:t xml:space="preserve">Процена експресије гена повезаних са запаљењем </w:t>
      </w:r>
      <w:r w:rsidRPr="00D87388">
        <w:t>(</w:t>
      </w:r>
      <w:r>
        <w:rPr>
          <w:lang w:val="en-GB"/>
        </w:rPr>
        <w:t>нуклеарни фактор-капа Б</w:t>
      </w:r>
      <w:r>
        <w:t xml:space="preserve"> (</w:t>
      </w:r>
      <w:r w:rsidRPr="00D87388">
        <w:rPr>
          <w:i/>
        </w:rPr>
        <w:t>NF-κB</w:t>
      </w:r>
      <w:r>
        <w:t>)</w:t>
      </w:r>
      <w:r w:rsidR="00044518">
        <w:t xml:space="preserve"> и</w:t>
      </w:r>
      <w:r w:rsidRPr="002E4E0A">
        <w:t xml:space="preserve"> </w:t>
      </w:r>
      <w:r>
        <w:t>iнтерлеукин-1 бета (</w:t>
      </w:r>
      <w:r w:rsidRPr="00D87388">
        <w:rPr>
          <w:i/>
        </w:rPr>
        <w:t>IL-1β</w:t>
      </w:r>
      <w:r w:rsidRPr="002E4E0A">
        <w:t>)</w:t>
      </w:r>
      <w:r w:rsidR="00100624">
        <w:t>)</w:t>
      </w:r>
      <w:r>
        <w:t xml:space="preserve"> </w:t>
      </w:r>
      <w:r w:rsidRPr="002E4E0A">
        <w:t>помоћу</w:t>
      </w:r>
      <w:r>
        <w:t xml:space="preserve"> методе квантитативне ланчане реакције полимеразе (енгл. </w:t>
      </w:r>
      <w:r w:rsidRPr="00B2555C">
        <w:rPr>
          <w:i/>
        </w:rPr>
        <w:t>Polymerase Chain Reaction</w:t>
      </w:r>
      <w:r w:rsidRPr="00B2555C">
        <w:t xml:space="preserve">, </w:t>
      </w:r>
      <w:r w:rsidRPr="00B2555C">
        <w:rPr>
          <w:i/>
        </w:rPr>
        <w:t>qPCR</w:t>
      </w:r>
      <w:r w:rsidRPr="00B2555C">
        <w:t>).</w:t>
      </w:r>
    </w:p>
    <w:p w:rsidR="00834451" w:rsidRDefault="00834451">
      <w:pPr>
        <w:pStyle w:val="NormalWeb"/>
        <w:spacing w:before="0" w:beforeAutospacing="0" w:after="0" w:afterAutospacing="0"/>
        <w:ind w:left="360"/>
        <w:jc w:val="both"/>
      </w:pPr>
    </w:p>
    <w:p w:rsidR="00FB4081" w:rsidRPr="002E4E0A" w:rsidRDefault="003C4D6E" w:rsidP="00FB4081">
      <w:pPr>
        <w:pStyle w:val="ListParagraph"/>
        <w:suppressAutoHyphens/>
        <w:ind w:left="0"/>
        <w:rPr>
          <w:b/>
        </w:rPr>
      </w:pPr>
      <w:r w:rsidRPr="003C4D6E">
        <w:rPr>
          <w:b/>
        </w:rPr>
        <w:t>3.4. План рада</w:t>
      </w:r>
    </w:p>
    <w:p w:rsidR="00FB4081" w:rsidRPr="002E4E0A" w:rsidRDefault="00FB4081" w:rsidP="00FB4081">
      <w:pPr>
        <w:pStyle w:val="ListParagraph"/>
        <w:ind w:left="852"/>
        <w:rPr>
          <w:b/>
        </w:rPr>
      </w:pPr>
    </w:p>
    <w:p w:rsidR="000579AA" w:rsidRPr="002E4E0A" w:rsidRDefault="000579AA" w:rsidP="000579AA">
      <w:pPr>
        <w:pStyle w:val="ListParagraph"/>
        <w:ind w:left="0"/>
        <w:jc w:val="both"/>
      </w:pPr>
      <w:r w:rsidRPr="003C4D6E">
        <w:t xml:space="preserve">У оквиру ове докторске дисертације планирају се истраживања путем две међусобно зависне и сукцесивно поновљиве фазе: </w:t>
      </w:r>
    </w:p>
    <w:p w:rsidR="000579AA" w:rsidRPr="002E4E0A" w:rsidRDefault="000579AA" w:rsidP="000579AA">
      <w:pPr>
        <w:pStyle w:val="ListParagraph"/>
        <w:ind w:left="0"/>
        <w:jc w:val="both"/>
      </w:pPr>
    </w:p>
    <w:p w:rsidR="000579AA" w:rsidRPr="002E4E0A" w:rsidRDefault="000579AA" w:rsidP="000579AA">
      <w:pPr>
        <w:pStyle w:val="ListParagraph"/>
        <w:numPr>
          <w:ilvl w:val="0"/>
          <w:numId w:val="11"/>
        </w:numPr>
        <w:suppressAutoHyphens/>
        <w:jc w:val="both"/>
      </w:pPr>
      <w:r w:rsidRPr="003C4D6E">
        <w:t>Дизајнирање,</w:t>
      </w:r>
      <w:r w:rsidRPr="002E4E0A">
        <w:t xml:space="preserve"> синтеза, процесирање и карактеризација система на бази наночестичног калцијум фосфата. Ова фаза истраживања је планирана да се спроведе у лабораторији Института техничких наука Српске академије наука и уметности</w:t>
      </w:r>
      <w:r>
        <w:t xml:space="preserve"> у</w:t>
      </w:r>
      <w:r w:rsidRPr="002E4E0A">
        <w:t xml:space="preserve"> Београд</w:t>
      </w:r>
      <w:r>
        <w:t>у</w:t>
      </w:r>
      <w:r w:rsidRPr="002E4E0A">
        <w:t xml:space="preserve">. </w:t>
      </w:r>
    </w:p>
    <w:p w:rsidR="000579AA" w:rsidRPr="002E4E0A" w:rsidRDefault="000579AA" w:rsidP="000579AA">
      <w:pPr>
        <w:pStyle w:val="ListParagraph"/>
        <w:numPr>
          <w:ilvl w:val="0"/>
          <w:numId w:val="11"/>
        </w:numPr>
        <w:suppressAutoHyphens/>
        <w:jc w:val="both"/>
      </w:pPr>
      <w:r w:rsidRPr="003C4D6E">
        <w:rPr>
          <w:i/>
        </w:rPr>
        <w:lastRenderedPageBreak/>
        <w:t>In vitro</w:t>
      </w:r>
      <w:r w:rsidRPr="003C4D6E">
        <w:t xml:space="preserve"> </w:t>
      </w:r>
      <w:r w:rsidRPr="002E4E0A">
        <w:t xml:space="preserve">истраживања </w:t>
      </w:r>
      <w:r>
        <w:t xml:space="preserve">добијених </w:t>
      </w:r>
      <w:r w:rsidRPr="002E4E0A">
        <w:t xml:space="preserve">система на бази наночестичног калцијум фосфата. Ова фаза истраживања је планирана да се спроведе у лабораторији Имплантолошко-истраживачког центра Стоматолошког факултета Универзитета у Београду. </w:t>
      </w:r>
    </w:p>
    <w:p w:rsidR="000579AA" w:rsidRPr="002E4E0A" w:rsidRDefault="000579AA" w:rsidP="000579AA">
      <w:pPr>
        <w:pStyle w:val="ListParagraph"/>
      </w:pPr>
    </w:p>
    <w:p w:rsidR="000579AA" w:rsidRPr="002E4E0A" w:rsidRDefault="000579AA" w:rsidP="000579AA">
      <w:pPr>
        <w:pStyle w:val="ListParagraph"/>
        <w:ind w:left="0"/>
        <w:jc w:val="both"/>
      </w:pPr>
      <w:r w:rsidRPr="003C4D6E">
        <w:rPr>
          <w:i/>
        </w:rPr>
        <w:t>In vitro</w:t>
      </w:r>
      <w:r w:rsidRPr="003C4D6E">
        <w:t xml:space="preserve"> истраживања би се спровела у оквиру 3 целине: </w:t>
      </w:r>
    </w:p>
    <w:p w:rsidR="000579AA" w:rsidRPr="002E4E0A" w:rsidRDefault="000579AA" w:rsidP="000579AA">
      <w:pPr>
        <w:pStyle w:val="ListParagraph"/>
        <w:ind w:left="0"/>
        <w:jc w:val="both"/>
      </w:pPr>
    </w:p>
    <w:p w:rsidR="000579AA" w:rsidRPr="002E4E0A" w:rsidRDefault="000579AA" w:rsidP="000579AA">
      <w:pPr>
        <w:pStyle w:val="ListParagraph"/>
        <w:numPr>
          <w:ilvl w:val="0"/>
          <w:numId w:val="7"/>
        </w:numPr>
        <w:suppressAutoHyphens/>
        <w:jc w:val="both"/>
      </w:pPr>
      <w:r w:rsidRPr="003C4D6E">
        <w:rPr>
          <w:i/>
        </w:rPr>
        <w:t>In vitro</w:t>
      </w:r>
      <w:r w:rsidRPr="003C4D6E">
        <w:t xml:space="preserve"> истраживања анти</w:t>
      </w:r>
      <w:r>
        <w:t>туморског</w:t>
      </w:r>
      <w:r w:rsidRPr="003C4D6E">
        <w:t xml:space="preserve"> потенцијала праха наночестичног калцијум фосфата </w:t>
      </w:r>
      <w:r>
        <w:t>н</w:t>
      </w:r>
      <w:r w:rsidRPr="003C4D6E">
        <w:t xml:space="preserve">а премалигним и малигним ћелијама. </w:t>
      </w:r>
    </w:p>
    <w:p w:rsidR="000579AA" w:rsidRPr="002E4E0A" w:rsidRDefault="000579AA" w:rsidP="000579AA">
      <w:pPr>
        <w:pStyle w:val="ListParagraph"/>
        <w:numPr>
          <w:ilvl w:val="0"/>
          <w:numId w:val="7"/>
        </w:numPr>
        <w:suppressAutoHyphens/>
        <w:jc w:val="both"/>
      </w:pPr>
      <w:r w:rsidRPr="003C4D6E">
        <w:rPr>
          <w:i/>
        </w:rPr>
        <w:t>In vitro</w:t>
      </w:r>
      <w:r w:rsidRPr="003C4D6E">
        <w:t xml:space="preserve"> истраживања анти</w:t>
      </w:r>
      <w:r>
        <w:t>туморског</w:t>
      </w:r>
      <w:r w:rsidRPr="003C4D6E">
        <w:t xml:space="preserve"> потенцијала </w:t>
      </w:r>
      <w:r>
        <w:t xml:space="preserve">нових </w:t>
      </w:r>
      <w:r w:rsidRPr="003C4D6E">
        <w:t>хибридних превлака на титан</w:t>
      </w:r>
      <w:r>
        <w:t>иј</w:t>
      </w:r>
      <w:r w:rsidRPr="003C4D6E">
        <w:t>у</w:t>
      </w:r>
      <w:r>
        <w:t>му</w:t>
      </w:r>
      <w:r w:rsidRPr="003C4D6E">
        <w:t xml:space="preserve"> на бази наночестичног калцијум фосфата и неметалних јона. У циљу унапређења и/или побољшања анти</w:t>
      </w:r>
      <w:r>
        <w:t>туморског</w:t>
      </w:r>
      <w:r w:rsidRPr="003C4D6E">
        <w:t xml:space="preserve"> потенцијала систем са наночестичним калцијум фосфатом би био хибридизован са јонима селенита. </w:t>
      </w:r>
    </w:p>
    <w:p w:rsidR="000579AA" w:rsidRPr="002E4E0A" w:rsidRDefault="000579AA" w:rsidP="000579AA">
      <w:pPr>
        <w:pStyle w:val="ListParagraph"/>
        <w:numPr>
          <w:ilvl w:val="0"/>
          <w:numId w:val="7"/>
        </w:numPr>
        <w:suppressAutoHyphens/>
        <w:jc w:val="both"/>
        <w:rPr>
          <w:b/>
        </w:rPr>
      </w:pPr>
      <w:r w:rsidRPr="003C4D6E">
        <w:rPr>
          <w:i/>
        </w:rPr>
        <w:t>In vitro</w:t>
      </w:r>
      <w:r w:rsidRPr="003C4D6E">
        <w:t xml:space="preserve"> истраживања анти-инфламаторног потенцијала </w:t>
      </w:r>
      <w:r>
        <w:t xml:space="preserve">нових </w:t>
      </w:r>
      <w:r w:rsidRPr="003C4D6E">
        <w:t>хибридних превлака на титан</w:t>
      </w:r>
      <w:r>
        <w:t>иј</w:t>
      </w:r>
      <w:r w:rsidRPr="003C4D6E">
        <w:t>у</w:t>
      </w:r>
      <w:r>
        <w:t>му</w:t>
      </w:r>
      <w:r w:rsidRPr="003C4D6E">
        <w:t xml:space="preserve"> на бази наночестичног калцијум фосфата и полуметалних (металоид) јона. У циљу унапређења и/или побољшања анти-инфламаторног потенцијала систем</w:t>
      </w:r>
      <w:r w:rsidR="00596338">
        <w:t>а</w:t>
      </w:r>
      <w:r w:rsidRPr="003C4D6E">
        <w:t xml:space="preserve"> са наночестичним калцијум фосфатом би био хибридизован са јонима германата. </w:t>
      </w:r>
    </w:p>
    <w:p w:rsidR="000579AA" w:rsidRPr="002E4E0A" w:rsidRDefault="000579AA" w:rsidP="000579AA">
      <w:pPr>
        <w:pStyle w:val="ListParagraph"/>
        <w:jc w:val="both"/>
      </w:pPr>
    </w:p>
    <w:p w:rsidR="000579AA" w:rsidRPr="002E4E0A" w:rsidRDefault="000579AA" w:rsidP="000579AA">
      <w:pPr>
        <w:spacing w:after="0" w:line="240" w:lineRule="auto"/>
        <w:jc w:val="both"/>
        <w:rPr>
          <w:rFonts w:ascii="Times New Roman" w:hAnsi="Times New Roman"/>
          <w:sz w:val="24"/>
          <w:szCs w:val="24"/>
        </w:rPr>
      </w:pPr>
      <w:r w:rsidRPr="003C4D6E">
        <w:rPr>
          <w:rFonts w:ascii="Times New Roman" w:hAnsi="Times New Roman"/>
          <w:sz w:val="24"/>
          <w:szCs w:val="24"/>
        </w:rPr>
        <w:t>У складу са потребама фазе 2 (</w:t>
      </w:r>
      <w:r w:rsidRPr="003C4D6E">
        <w:rPr>
          <w:rFonts w:ascii="Times New Roman" w:hAnsi="Times New Roman"/>
          <w:i/>
          <w:sz w:val="24"/>
          <w:szCs w:val="24"/>
        </w:rPr>
        <w:t>in vitro</w:t>
      </w:r>
      <w:r w:rsidRPr="003C4D6E">
        <w:rPr>
          <w:rFonts w:ascii="Times New Roman" w:hAnsi="Times New Roman"/>
          <w:sz w:val="24"/>
          <w:szCs w:val="24"/>
        </w:rPr>
        <w:t xml:space="preserve"> истраживања), експерименталан рад описан у фази 1 би се поновио</w:t>
      </w:r>
      <w:r>
        <w:rPr>
          <w:rFonts w:ascii="Times New Roman" w:hAnsi="Times New Roman"/>
          <w:sz w:val="24"/>
          <w:szCs w:val="24"/>
        </w:rPr>
        <w:t xml:space="preserve"> односно </w:t>
      </w:r>
      <w:r w:rsidRPr="003C4D6E">
        <w:rPr>
          <w:rFonts w:ascii="Times New Roman" w:hAnsi="Times New Roman"/>
          <w:sz w:val="24"/>
          <w:szCs w:val="24"/>
        </w:rPr>
        <w:t>понављао.</w:t>
      </w:r>
    </w:p>
    <w:p w:rsidR="00FB4081" w:rsidRPr="002E4E0A" w:rsidRDefault="00FB4081" w:rsidP="002E4E0A">
      <w:pPr>
        <w:spacing w:after="0" w:line="240" w:lineRule="auto"/>
        <w:jc w:val="both"/>
        <w:rPr>
          <w:rFonts w:ascii="Times New Roman" w:hAnsi="Times New Roman"/>
          <w:b/>
          <w:sz w:val="24"/>
          <w:szCs w:val="24"/>
        </w:rPr>
      </w:pPr>
    </w:p>
    <w:p w:rsidR="00FB4081" w:rsidRPr="002E4E0A" w:rsidRDefault="003C4D6E" w:rsidP="002E4E0A">
      <w:pPr>
        <w:pStyle w:val="ListParagraph"/>
        <w:suppressAutoHyphens/>
        <w:ind w:left="0"/>
        <w:rPr>
          <w:b/>
        </w:rPr>
      </w:pPr>
      <w:r w:rsidRPr="003C4D6E">
        <w:rPr>
          <w:b/>
        </w:rPr>
        <w:t>3.5. Материјали и методе</w:t>
      </w:r>
    </w:p>
    <w:p w:rsidR="00FB4081" w:rsidRPr="002E4E0A" w:rsidRDefault="00FB4081" w:rsidP="002E4E0A">
      <w:pPr>
        <w:pStyle w:val="ListParagraph"/>
        <w:ind w:left="852"/>
        <w:rPr>
          <w:b/>
        </w:rPr>
      </w:pPr>
    </w:p>
    <w:p w:rsidR="001F4B6C" w:rsidRPr="002E4E0A" w:rsidRDefault="001F4B6C" w:rsidP="001F4B6C">
      <w:pPr>
        <w:pStyle w:val="ListParagraph"/>
        <w:suppressAutoHyphens/>
        <w:ind w:left="504"/>
        <w:rPr>
          <w:b/>
        </w:rPr>
      </w:pPr>
      <w:r w:rsidRPr="003C4D6E">
        <w:t xml:space="preserve">3.5.1. Материјал </w:t>
      </w:r>
    </w:p>
    <w:p w:rsidR="001F4B6C" w:rsidRDefault="001F4B6C" w:rsidP="001F4B6C">
      <w:pPr>
        <w:spacing w:after="0" w:line="240" w:lineRule="auto"/>
        <w:rPr>
          <w:rFonts w:ascii="Times New Roman" w:hAnsi="Times New Roman"/>
          <w:b/>
          <w:sz w:val="24"/>
          <w:szCs w:val="24"/>
        </w:rPr>
      </w:pPr>
    </w:p>
    <w:p w:rsidR="001F4B6C" w:rsidRDefault="001F4B6C" w:rsidP="001F4B6C">
      <w:pPr>
        <w:pStyle w:val="ListParagraph"/>
        <w:numPr>
          <w:ilvl w:val="0"/>
          <w:numId w:val="7"/>
        </w:numPr>
        <w:suppressAutoHyphens/>
        <w:jc w:val="both"/>
      </w:pPr>
      <w:r w:rsidRPr="003C4D6E">
        <w:t>Дизајнирање, синтеза, процесирање, и карактеризација система на бази наночестичног калц</w:t>
      </w:r>
      <w:r>
        <w:t>и</w:t>
      </w:r>
      <w:r w:rsidRPr="003C4D6E">
        <w:t>јум</w:t>
      </w:r>
      <w:r>
        <w:t xml:space="preserve"> </w:t>
      </w:r>
      <w:r w:rsidRPr="003C4D6E">
        <w:t xml:space="preserve">фосфата </w:t>
      </w:r>
    </w:p>
    <w:p w:rsidR="001F4B6C" w:rsidRDefault="001F4B6C" w:rsidP="001F4B6C">
      <w:pPr>
        <w:spacing w:after="0" w:line="240" w:lineRule="auto"/>
        <w:jc w:val="both"/>
        <w:rPr>
          <w:rFonts w:ascii="Times New Roman" w:hAnsi="Times New Roman"/>
          <w:sz w:val="24"/>
          <w:szCs w:val="24"/>
        </w:rPr>
      </w:pPr>
      <w:r>
        <w:rPr>
          <w:rFonts w:ascii="Times New Roman" w:hAnsi="Times New Roman"/>
          <w:sz w:val="24"/>
          <w:szCs w:val="24"/>
        </w:rPr>
        <w:t>П</w:t>
      </w:r>
      <w:r w:rsidRPr="003C4D6E">
        <w:rPr>
          <w:rFonts w:ascii="Times New Roman" w:hAnsi="Times New Roman"/>
          <w:sz w:val="24"/>
          <w:szCs w:val="24"/>
        </w:rPr>
        <w:t xml:space="preserve">рах наночестичног калцијум фосфата </w:t>
      </w:r>
      <w:r>
        <w:rPr>
          <w:rFonts w:ascii="Times New Roman" w:hAnsi="Times New Roman"/>
          <w:sz w:val="24"/>
          <w:szCs w:val="24"/>
        </w:rPr>
        <w:t xml:space="preserve">ће се синтетисати </w:t>
      </w:r>
      <w:r w:rsidRPr="003C4D6E">
        <w:rPr>
          <w:rFonts w:ascii="Times New Roman" w:hAnsi="Times New Roman"/>
          <w:sz w:val="24"/>
          <w:szCs w:val="24"/>
        </w:rPr>
        <w:t xml:space="preserve">преципитационом техником помоћу калцијум нитрата пентахидрата, фосфорне киселине и амонијака. </w:t>
      </w:r>
      <w:r>
        <w:rPr>
          <w:rFonts w:ascii="Times New Roman" w:hAnsi="Times New Roman"/>
          <w:sz w:val="24"/>
          <w:szCs w:val="24"/>
        </w:rPr>
        <w:t>П</w:t>
      </w:r>
      <w:r w:rsidRPr="003C4D6E">
        <w:rPr>
          <w:rFonts w:ascii="Times New Roman" w:hAnsi="Times New Roman"/>
          <w:sz w:val="24"/>
          <w:szCs w:val="24"/>
        </w:rPr>
        <w:t>араметри синтезе гела калцијум фосфата у реактору</w:t>
      </w:r>
      <w:r>
        <w:rPr>
          <w:rFonts w:ascii="Times New Roman" w:hAnsi="Times New Roman"/>
          <w:sz w:val="24"/>
          <w:szCs w:val="24"/>
        </w:rPr>
        <w:t xml:space="preserve"> ће се оптимизовати</w:t>
      </w:r>
      <w:r w:rsidRPr="003C4D6E">
        <w:rPr>
          <w:rFonts w:ascii="Times New Roman" w:hAnsi="Times New Roman"/>
          <w:sz w:val="24"/>
          <w:szCs w:val="24"/>
        </w:rPr>
        <w:t>, као што су температура, време преципитац</w:t>
      </w:r>
      <w:r w:rsidR="005A2ACF">
        <w:rPr>
          <w:rFonts w:ascii="Times New Roman" w:hAnsi="Times New Roman"/>
          <w:sz w:val="24"/>
          <w:szCs w:val="24"/>
        </w:rPr>
        <w:t>ије и концентрација реактаната. Синтетисани</w:t>
      </w:r>
      <w:r w:rsidRPr="003C4D6E">
        <w:rPr>
          <w:rFonts w:ascii="Times New Roman" w:hAnsi="Times New Roman"/>
          <w:sz w:val="24"/>
          <w:szCs w:val="24"/>
        </w:rPr>
        <w:t xml:space="preserve"> гел </w:t>
      </w:r>
      <w:r>
        <w:rPr>
          <w:rFonts w:ascii="Times New Roman" w:hAnsi="Times New Roman"/>
          <w:sz w:val="24"/>
          <w:szCs w:val="24"/>
        </w:rPr>
        <w:t xml:space="preserve">ће </w:t>
      </w:r>
      <w:r w:rsidRPr="003C4D6E">
        <w:rPr>
          <w:rFonts w:ascii="Times New Roman" w:hAnsi="Times New Roman"/>
          <w:sz w:val="24"/>
          <w:szCs w:val="24"/>
        </w:rPr>
        <w:t>се</w:t>
      </w:r>
      <w:r>
        <w:rPr>
          <w:rFonts w:ascii="Times New Roman" w:hAnsi="Times New Roman"/>
          <w:sz w:val="24"/>
          <w:szCs w:val="24"/>
        </w:rPr>
        <w:t xml:space="preserve"> издвојити</w:t>
      </w:r>
      <w:r w:rsidRPr="003C4D6E">
        <w:rPr>
          <w:rFonts w:ascii="Times New Roman" w:hAnsi="Times New Roman"/>
          <w:sz w:val="24"/>
          <w:szCs w:val="24"/>
        </w:rPr>
        <w:t xml:space="preserve"> центрифугирањем</w:t>
      </w:r>
      <w:r>
        <w:rPr>
          <w:rFonts w:ascii="Times New Roman" w:hAnsi="Times New Roman"/>
          <w:sz w:val="24"/>
          <w:szCs w:val="24"/>
        </w:rPr>
        <w:t>,</w:t>
      </w:r>
      <w:r w:rsidRPr="003C4D6E">
        <w:rPr>
          <w:rFonts w:ascii="Times New Roman" w:hAnsi="Times New Roman"/>
          <w:sz w:val="24"/>
          <w:szCs w:val="24"/>
        </w:rPr>
        <w:t xml:space="preserve"> а</w:t>
      </w:r>
      <w:r>
        <w:rPr>
          <w:rFonts w:ascii="Times New Roman" w:hAnsi="Times New Roman"/>
          <w:sz w:val="24"/>
          <w:szCs w:val="24"/>
        </w:rPr>
        <w:t xml:space="preserve"> затим</w:t>
      </w:r>
      <w:r w:rsidRPr="003C4D6E">
        <w:rPr>
          <w:rFonts w:ascii="Times New Roman" w:hAnsi="Times New Roman"/>
          <w:sz w:val="24"/>
          <w:szCs w:val="24"/>
        </w:rPr>
        <w:t xml:space="preserve"> лиофилиз</w:t>
      </w:r>
      <w:r>
        <w:rPr>
          <w:rFonts w:ascii="Times New Roman" w:hAnsi="Times New Roman"/>
          <w:sz w:val="24"/>
          <w:szCs w:val="24"/>
        </w:rPr>
        <w:t>овати</w:t>
      </w:r>
      <w:r w:rsidRPr="003C4D6E">
        <w:rPr>
          <w:rFonts w:ascii="Times New Roman" w:hAnsi="Times New Roman"/>
          <w:sz w:val="24"/>
          <w:szCs w:val="24"/>
        </w:rPr>
        <w:t xml:space="preserve">. Добијени прах калцијум фосфата </w:t>
      </w:r>
      <w:r>
        <w:rPr>
          <w:rFonts w:ascii="Times New Roman" w:hAnsi="Times New Roman"/>
          <w:sz w:val="24"/>
          <w:szCs w:val="24"/>
        </w:rPr>
        <w:t>ће бити</w:t>
      </w:r>
      <w:r w:rsidRPr="003C4D6E">
        <w:rPr>
          <w:rFonts w:ascii="Times New Roman" w:hAnsi="Times New Roman"/>
          <w:sz w:val="24"/>
          <w:szCs w:val="24"/>
        </w:rPr>
        <w:t xml:space="preserve"> карактерисан техникама рендген</w:t>
      </w:r>
      <w:r>
        <w:rPr>
          <w:rFonts w:ascii="Times New Roman" w:hAnsi="Times New Roman"/>
          <w:sz w:val="24"/>
          <w:szCs w:val="24"/>
        </w:rPr>
        <w:t>ске дифракционе</w:t>
      </w:r>
      <w:r w:rsidRPr="003C4D6E">
        <w:rPr>
          <w:rFonts w:ascii="Times New Roman" w:hAnsi="Times New Roman"/>
          <w:sz w:val="24"/>
          <w:szCs w:val="24"/>
        </w:rPr>
        <w:t xml:space="preserve"> анализе (</w:t>
      </w:r>
      <w:r>
        <w:rPr>
          <w:rFonts w:ascii="Times New Roman" w:hAnsi="Times New Roman"/>
          <w:sz w:val="24"/>
          <w:szCs w:val="24"/>
        </w:rPr>
        <w:t xml:space="preserve">енгл. </w:t>
      </w:r>
      <w:r w:rsidRPr="00C07535">
        <w:rPr>
          <w:rFonts w:ascii="Times New Roman" w:hAnsi="Times New Roman"/>
          <w:i/>
          <w:sz w:val="24"/>
          <w:szCs w:val="24"/>
        </w:rPr>
        <w:t>X-Ray Diffraction, XRD</w:t>
      </w:r>
      <w:r w:rsidRPr="003C4D6E">
        <w:rPr>
          <w:rFonts w:ascii="Times New Roman" w:hAnsi="Times New Roman"/>
          <w:sz w:val="24"/>
          <w:szCs w:val="24"/>
        </w:rPr>
        <w:t>), скенирајуће електронске микроскопије (</w:t>
      </w:r>
      <w:r>
        <w:rPr>
          <w:rFonts w:ascii="Times New Roman" w:hAnsi="Times New Roman"/>
          <w:sz w:val="24"/>
          <w:szCs w:val="24"/>
        </w:rPr>
        <w:t xml:space="preserve">енгл. </w:t>
      </w:r>
      <w:r w:rsidRPr="00C07535">
        <w:rPr>
          <w:rFonts w:ascii="Times New Roman" w:hAnsi="Times New Roman"/>
          <w:i/>
          <w:sz w:val="24"/>
          <w:szCs w:val="24"/>
        </w:rPr>
        <w:t>Scanning Electron Microscopy</w:t>
      </w:r>
      <w:r>
        <w:rPr>
          <w:rFonts w:ascii="Times New Roman" w:hAnsi="Times New Roman"/>
          <w:sz w:val="24"/>
          <w:szCs w:val="24"/>
        </w:rPr>
        <w:t xml:space="preserve">, </w:t>
      </w:r>
      <w:r w:rsidRPr="00C07535">
        <w:rPr>
          <w:rFonts w:ascii="Times New Roman" w:hAnsi="Times New Roman"/>
          <w:i/>
          <w:sz w:val="24"/>
          <w:szCs w:val="24"/>
        </w:rPr>
        <w:t>SEM</w:t>
      </w:r>
      <w:r w:rsidRPr="003C4D6E">
        <w:rPr>
          <w:rFonts w:ascii="Times New Roman" w:hAnsi="Times New Roman"/>
          <w:sz w:val="24"/>
          <w:szCs w:val="24"/>
        </w:rPr>
        <w:t>), инфрацрвене спектроскопије</w:t>
      </w:r>
      <w:r>
        <w:rPr>
          <w:rFonts w:ascii="Times New Roman" w:hAnsi="Times New Roman"/>
          <w:sz w:val="24"/>
          <w:szCs w:val="24"/>
        </w:rPr>
        <w:t xml:space="preserve"> са Фуријеовом трансформацијом</w:t>
      </w:r>
      <w:r w:rsidRPr="003C4D6E">
        <w:rPr>
          <w:rFonts w:ascii="Times New Roman" w:hAnsi="Times New Roman"/>
          <w:sz w:val="24"/>
          <w:szCs w:val="24"/>
        </w:rPr>
        <w:t xml:space="preserve"> (</w:t>
      </w:r>
      <w:r>
        <w:rPr>
          <w:rFonts w:ascii="Times New Roman" w:hAnsi="Times New Roman"/>
          <w:sz w:val="24"/>
          <w:szCs w:val="24"/>
        </w:rPr>
        <w:t xml:space="preserve">енгл. </w:t>
      </w:r>
      <w:r>
        <w:rPr>
          <w:rFonts w:ascii="Times New Roman" w:hAnsi="Times New Roman"/>
          <w:i/>
          <w:iCs/>
          <w:sz w:val="24"/>
          <w:szCs w:val="24"/>
        </w:rPr>
        <w:t>Fourier Transform Infrared (</w:t>
      </w:r>
      <w:r w:rsidRPr="00C07535">
        <w:rPr>
          <w:rFonts w:ascii="Times New Roman" w:hAnsi="Times New Roman"/>
          <w:i/>
          <w:sz w:val="24"/>
          <w:szCs w:val="24"/>
        </w:rPr>
        <w:t>FTIR)</w:t>
      </w:r>
      <w:r>
        <w:rPr>
          <w:rFonts w:ascii="Times New Roman" w:hAnsi="Times New Roman"/>
          <w:i/>
          <w:iCs/>
          <w:sz w:val="24"/>
          <w:szCs w:val="24"/>
        </w:rPr>
        <w:t xml:space="preserve"> s</w:t>
      </w:r>
      <w:r w:rsidRPr="00515A77">
        <w:rPr>
          <w:rFonts w:ascii="Times New Roman" w:hAnsi="Times New Roman"/>
          <w:i/>
          <w:iCs/>
          <w:sz w:val="24"/>
          <w:szCs w:val="24"/>
        </w:rPr>
        <w:t>pectroscopy</w:t>
      </w:r>
      <w:r w:rsidRPr="003C4D6E">
        <w:rPr>
          <w:rFonts w:ascii="Times New Roman" w:hAnsi="Times New Roman"/>
          <w:sz w:val="24"/>
          <w:szCs w:val="24"/>
        </w:rPr>
        <w:t>) и анализом расподеле честица ласерском методом (</w:t>
      </w:r>
      <w:r>
        <w:rPr>
          <w:rFonts w:ascii="Times New Roman" w:hAnsi="Times New Roman"/>
          <w:sz w:val="24"/>
          <w:szCs w:val="24"/>
        </w:rPr>
        <w:t xml:space="preserve">енгл. </w:t>
      </w:r>
      <w:r w:rsidR="002A607A">
        <w:rPr>
          <w:rFonts w:ascii="Times New Roman" w:hAnsi="Times New Roman"/>
          <w:i/>
          <w:sz w:val="24"/>
          <w:szCs w:val="24"/>
        </w:rPr>
        <w:t xml:space="preserve">Particle Size Distribution, </w:t>
      </w:r>
      <w:r w:rsidR="002A607A" w:rsidRPr="00C07535">
        <w:rPr>
          <w:rFonts w:ascii="Times New Roman" w:hAnsi="Times New Roman"/>
          <w:i/>
          <w:sz w:val="24"/>
          <w:szCs w:val="24"/>
        </w:rPr>
        <w:t>PSD</w:t>
      </w:r>
      <w:r w:rsidRPr="003C4D6E">
        <w:rPr>
          <w:rFonts w:ascii="Times New Roman" w:hAnsi="Times New Roman"/>
          <w:sz w:val="24"/>
          <w:szCs w:val="24"/>
        </w:rPr>
        <w:t xml:space="preserve">). Два система на бази наночестичног калцијум фосфата </w:t>
      </w:r>
      <w:r w:rsidR="00596338">
        <w:rPr>
          <w:rFonts w:ascii="Times New Roman" w:hAnsi="Times New Roman"/>
          <w:sz w:val="24"/>
          <w:szCs w:val="24"/>
        </w:rPr>
        <w:t>ће бити дизајнирана и</w:t>
      </w:r>
      <w:r w:rsidRPr="003C4D6E">
        <w:rPr>
          <w:rFonts w:ascii="Times New Roman" w:hAnsi="Times New Roman"/>
          <w:sz w:val="24"/>
          <w:szCs w:val="24"/>
        </w:rPr>
        <w:t xml:space="preserve"> </w:t>
      </w:r>
      <w:r w:rsidR="00596338">
        <w:rPr>
          <w:rFonts w:ascii="Times New Roman" w:hAnsi="Times New Roman"/>
          <w:sz w:val="24"/>
          <w:szCs w:val="24"/>
        </w:rPr>
        <w:t>окарактерисана</w:t>
      </w:r>
      <w:r>
        <w:rPr>
          <w:rFonts w:ascii="Times New Roman" w:hAnsi="Times New Roman"/>
          <w:sz w:val="24"/>
          <w:szCs w:val="24"/>
        </w:rPr>
        <w:t xml:space="preserve"> у</w:t>
      </w:r>
      <w:r w:rsidRPr="003C4D6E">
        <w:rPr>
          <w:rFonts w:ascii="Times New Roman" w:hAnsi="Times New Roman"/>
          <w:sz w:val="24"/>
          <w:szCs w:val="24"/>
        </w:rPr>
        <w:t xml:space="preserve"> </w:t>
      </w:r>
      <w:r w:rsidRPr="003C4D6E">
        <w:rPr>
          <w:rFonts w:ascii="Times New Roman" w:hAnsi="Times New Roman"/>
          <w:i/>
          <w:sz w:val="24"/>
          <w:szCs w:val="24"/>
        </w:rPr>
        <w:t>in vitro</w:t>
      </w:r>
      <w:r w:rsidRPr="003C4D6E">
        <w:rPr>
          <w:rFonts w:ascii="Times New Roman" w:hAnsi="Times New Roman"/>
          <w:sz w:val="24"/>
          <w:szCs w:val="24"/>
        </w:rPr>
        <w:t xml:space="preserve"> истраживањ</w:t>
      </w:r>
      <w:r>
        <w:rPr>
          <w:rFonts w:ascii="Times New Roman" w:hAnsi="Times New Roman"/>
          <w:sz w:val="24"/>
          <w:szCs w:val="24"/>
        </w:rPr>
        <w:t>им</w:t>
      </w:r>
      <w:r w:rsidRPr="003C4D6E">
        <w:rPr>
          <w:rFonts w:ascii="Times New Roman" w:hAnsi="Times New Roman"/>
          <w:sz w:val="24"/>
          <w:szCs w:val="24"/>
        </w:rPr>
        <w:t xml:space="preserve">а: 1. </w:t>
      </w:r>
      <w:r>
        <w:rPr>
          <w:rFonts w:ascii="Times New Roman" w:hAnsi="Times New Roman"/>
          <w:sz w:val="24"/>
          <w:szCs w:val="24"/>
        </w:rPr>
        <w:t>п</w:t>
      </w:r>
      <w:r w:rsidRPr="003C4D6E">
        <w:rPr>
          <w:rFonts w:ascii="Times New Roman" w:hAnsi="Times New Roman"/>
          <w:sz w:val="24"/>
          <w:szCs w:val="24"/>
        </w:rPr>
        <w:t xml:space="preserve">рах, погодан за примену као пунилац, 2. </w:t>
      </w:r>
      <w:r>
        <w:rPr>
          <w:rFonts w:ascii="Times New Roman" w:hAnsi="Times New Roman"/>
          <w:sz w:val="24"/>
          <w:szCs w:val="24"/>
        </w:rPr>
        <w:t>т</w:t>
      </w:r>
      <w:r w:rsidRPr="003C4D6E">
        <w:rPr>
          <w:rFonts w:ascii="Times New Roman" w:hAnsi="Times New Roman"/>
          <w:sz w:val="24"/>
          <w:szCs w:val="24"/>
        </w:rPr>
        <w:t>анак слој</w:t>
      </w:r>
      <w:r>
        <w:rPr>
          <w:rFonts w:ascii="Times New Roman" w:hAnsi="Times New Roman"/>
          <w:sz w:val="24"/>
          <w:szCs w:val="24"/>
        </w:rPr>
        <w:t xml:space="preserve"> (превлака)</w:t>
      </w:r>
      <w:r w:rsidRPr="003C4D6E">
        <w:rPr>
          <w:rFonts w:ascii="Times New Roman" w:hAnsi="Times New Roman"/>
          <w:sz w:val="24"/>
          <w:szCs w:val="24"/>
        </w:rPr>
        <w:t xml:space="preserve"> на титан</w:t>
      </w:r>
      <w:r>
        <w:rPr>
          <w:rFonts w:ascii="Times New Roman" w:hAnsi="Times New Roman"/>
          <w:sz w:val="24"/>
          <w:szCs w:val="24"/>
        </w:rPr>
        <w:t>ијум</w:t>
      </w:r>
      <w:r w:rsidRPr="003C4D6E">
        <w:rPr>
          <w:rFonts w:ascii="Times New Roman" w:hAnsi="Times New Roman"/>
          <w:sz w:val="24"/>
          <w:szCs w:val="24"/>
        </w:rPr>
        <w:t>ском супстрату, погодан за облагање металних/титан</w:t>
      </w:r>
      <w:r>
        <w:rPr>
          <w:rFonts w:ascii="Times New Roman" w:hAnsi="Times New Roman"/>
          <w:sz w:val="24"/>
          <w:szCs w:val="24"/>
        </w:rPr>
        <w:t>ијум</w:t>
      </w:r>
      <w:r w:rsidRPr="003C4D6E">
        <w:rPr>
          <w:rFonts w:ascii="Times New Roman" w:hAnsi="Times New Roman"/>
          <w:sz w:val="24"/>
          <w:szCs w:val="24"/>
        </w:rPr>
        <w:t>ских имплан</w:t>
      </w:r>
      <w:r>
        <w:rPr>
          <w:rFonts w:ascii="Times New Roman" w:hAnsi="Times New Roman"/>
          <w:sz w:val="24"/>
          <w:szCs w:val="24"/>
        </w:rPr>
        <w:t>т</w:t>
      </w:r>
      <w:r w:rsidRPr="003C4D6E">
        <w:rPr>
          <w:rFonts w:ascii="Times New Roman" w:hAnsi="Times New Roman"/>
          <w:sz w:val="24"/>
          <w:szCs w:val="24"/>
        </w:rPr>
        <w:t xml:space="preserve">ата. </w:t>
      </w:r>
    </w:p>
    <w:p w:rsidR="001F4B6C" w:rsidRDefault="001F4B6C" w:rsidP="001F4B6C">
      <w:pPr>
        <w:spacing w:after="0" w:line="240" w:lineRule="auto"/>
        <w:jc w:val="both"/>
        <w:rPr>
          <w:rFonts w:ascii="Times New Roman" w:hAnsi="Times New Roman"/>
          <w:sz w:val="24"/>
          <w:szCs w:val="24"/>
        </w:rPr>
      </w:pPr>
    </w:p>
    <w:p w:rsidR="001F4B6C" w:rsidRPr="00CB1E8F" w:rsidRDefault="001F4B6C" w:rsidP="001F4B6C">
      <w:pPr>
        <w:pStyle w:val="ListParagraph"/>
        <w:suppressAutoHyphens/>
        <w:ind w:left="504"/>
        <w:rPr>
          <w:b/>
        </w:rPr>
      </w:pPr>
      <w:r w:rsidRPr="002E4E0A">
        <w:t xml:space="preserve">3.5.2.  </w:t>
      </w:r>
      <w:r w:rsidRPr="003C4D6E">
        <w:t xml:space="preserve">Методе </w:t>
      </w:r>
      <w:r w:rsidRPr="003C4D6E">
        <w:rPr>
          <w:i/>
        </w:rPr>
        <w:t>in vitro</w:t>
      </w:r>
      <w:r w:rsidRPr="003C4D6E">
        <w:t xml:space="preserve"> истраживања </w:t>
      </w:r>
    </w:p>
    <w:p w:rsidR="001F4B6C" w:rsidRPr="00CB1E8F" w:rsidRDefault="001F4B6C" w:rsidP="001F4B6C">
      <w:pPr>
        <w:spacing w:after="0" w:line="240" w:lineRule="auto"/>
        <w:rPr>
          <w:rFonts w:ascii="Times New Roman" w:hAnsi="Times New Roman"/>
          <w:b/>
          <w:sz w:val="24"/>
          <w:szCs w:val="24"/>
        </w:rPr>
      </w:pPr>
    </w:p>
    <w:p w:rsidR="001F4B6C" w:rsidRPr="00E90236" w:rsidRDefault="001F4B6C" w:rsidP="001F4B6C">
      <w:pPr>
        <w:pStyle w:val="ListParagraph"/>
        <w:numPr>
          <w:ilvl w:val="0"/>
          <w:numId w:val="7"/>
        </w:numPr>
        <w:suppressAutoHyphens/>
        <w:rPr>
          <w:b/>
        </w:rPr>
      </w:pPr>
      <w:r>
        <w:t>Гајење</w:t>
      </w:r>
      <w:r w:rsidRPr="003C4D6E">
        <w:t xml:space="preserve"> ћелијских линија </w:t>
      </w:r>
    </w:p>
    <w:p w:rsidR="004C4423" w:rsidRDefault="004C4423" w:rsidP="001F4B6C">
      <w:pPr>
        <w:pStyle w:val="NormalWeb"/>
        <w:spacing w:before="0" w:beforeAutospacing="0" w:after="0" w:afterAutospacing="0"/>
        <w:jc w:val="both"/>
        <w:rPr>
          <w:rFonts w:ascii="Calibri" w:hAnsi="Calibri"/>
          <w:b/>
          <w:sz w:val="22"/>
          <w:szCs w:val="22"/>
        </w:rPr>
      </w:pPr>
    </w:p>
    <w:p w:rsidR="00B228A4" w:rsidRPr="00097A06" w:rsidRDefault="00B228A4" w:rsidP="00B228A4">
      <w:pPr>
        <w:pStyle w:val="NormalWeb"/>
        <w:spacing w:before="0" w:beforeAutospacing="0" w:after="0" w:afterAutospacing="0"/>
        <w:jc w:val="both"/>
      </w:pPr>
      <w:r>
        <w:lastRenderedPageBreak/>
        <w:t>Р</w:t>
      </w:r>
      <w:r w:rsidRPr="003C4D6E">
        <w:t xml:space="preserve">азличите ћелијске линије </w:t>
      </w:r>
      <w:r>
        <w:t>ће</w:t>
      </w:r>
      <w:r w:rsidRPr="003C4D6E">
        <w:t xml:space="preserve"> се користи</w:t>
      </w:r>
      <w:r>
        <w:t>ти</w:t>
      </w:r>
      <w:r w:rsidRPr="003C4D6E">
        <w:t xml:space="preserve"> у </w:t>
      </w:r>
      <w:r w:rsidRPr="00B2555C">
        <w:rPr>
          <w:i/>
        </w:rPr>
        <w:t>in vitro</w:t>
      </w:r>
      <w:r w:rsidRPr="003C4D6E">
        <w:t xml:space="preserve"> истраживањ</w:t>
      </w:r>
      <w:r>
        <w:t>им</w:t>
      </w:r>
      <w:r w:rsidRPr="003C4D6E">
        <w:t xml:space="preserve">а: премалигна ћелијска </w:t>
      </w:r>
      <w:r w:rsidRPr="00D5381C">
        <w:t>линија диспластичних оралних кератиноцита (</w:t>
      </w:r>
      <w:r w:rsidRPr="00B2555C">
        <w:rPr>
          <w:i/>
          <w:iCs/>
          <w:shd w:val="clear" w:color="auto" w:fill="FFFFFF"/>
        </w:rPr>
        <w:t>DOK</w:t>
      </w:r>
      <w:r w:rsidRPr="00B2555C">
        <w:rPr>
          <w:i/>
          <w:shd w:val="clear" w:color="auto" w:fill="FFFFFF"/>
        </w:rPr>
        <w:t xml:space="preserve">; </w:t>
      </w:r>
      <w:r w:rsidRPr="00D5381C">
        <w:rPr>
          <w:shd w:val="clear" w:color="auto" w:fill="FFFFFF"/>
        </w:rPr>
        <w:t xml:space="preserve">енгл. </w:t>
      </w:r>
      <w:r w:rsidRPr="00B2555C">
        <w:rPr>
          <w:i/>
          <w:shd w:val="clear" w:color="auto" w:fill="FFFFFF"/>
        </w:rPr>
        <w:t>Dysplastic Oral Keratinocyte</w:t>
      </w:r>
      <w:r w:rsidRPr="00B2555C">
        <w:rPr>
          <w:shd w:val="clear" w:color="auto" w:fill="FFFFFF"/>
        </w:rPr>
        <w:t xml:space="preserve"> </w:t>
      </w:r>
      <w:r w:rsidRPr="00B2555C">
        <w:rPr>
          <w:i/>
          <w:shd w:val="clear" w:color="auto" w:fill="FFFFFF"/>
        </w:rPr>
        <w:t>(</w:t>
      </w:r>
      <w:r w:rsidRPr="00B2555C">
        <w:rPr>
          <w:i/>
          <w:iCs/>
          <w:shd w:val="clear" w:color="auto" w:fill="FFFFFF"/>
        </w:rPr>
        <w:t>DOK) cell line;</w:t>
      </w:r>
      <w:r w:rsidRPr="00B2555C">
        <w:rPr>
          <w:shd w:val="clear" w:color="auto" w:fill="FFFFFF"/>
        </w:rPr>
        <w:t xml:space="preserve"> </w:t>
      </w:r>
      <w:r w:rsidRPr="00B2555C">
        <w:rPr>
          <w:i/>
          <w:shd w:val="clear" w:color="auto" w:fill="FFFFFF"/>
        </w:rPr>
        <w:t>European Collection of Authenticated Cell Cultures</w:t>
      </w:r>
      <w:r w:rsidRPr="00B2555C">
        <w:rPr>
          <w:shd w:val="clear" w:color="auto" w:fill="FFFFFF"/>
        </w:rPr>
        <w:t>, 94122104</w:t>
      </w:r>
      <w:r w:rsidRPr="00B2555C">
        <w:t>),</w:t>
      </w:r>
      <w:r w:rsidRPr="00D5381C">
        <w:t xml:space="preserve"> ћелијска линија оралног </w:t>
      </w:r>
      <w:r>
        <w:t>план</w:t>
      </w:r>
      <w:r w:rsidRPr="00D5381C">
        <w:t>оцелуларног карцинома (</w:t>
      </w:r>
      <w:r w:rsidRPr="00B2555C">
        <w:rPr>
          <w:i/>
          <w:shd w:val="clear" w:color="auto" w:fill="FFFFFF"/>
        </w:rPr>
        <w:t>SCC-25</w:t>
      </w:r>
      <w:r w:rsidRPr="00B2555C">
        <w:rPr>
          <w:shd w:val="clear" w:color="auto" w:fill="FFFFFF"/>
        </w:rPr>
        <w:t>; ATCC</w:t>
      </w:r>
      <w:r w:rsidRPr="00B2555C">
        <w:rPr>
          <w:shd w:val="clear" w:color="auto" w:fill="FFFFFF"/>
          <w:vertAlign w:val="superscript"/>
        </w:rPr>
        <w:t>®</w:t>
      </w:r>
      <w:r w:rsidRPr="00B2555C">
        <w:rPr>
          <w:shd w:val="clear" w:color="auto" w:fill="FFFFFF"/>
        </w:rPr>
        <w:t>, CRL</w:t>
      </w:r>
      <w:r w:rsidRPr="00D5381C">
        <w:rPr>
          <w:shd w:val="clear" w:color="auto" w:fill="FFFFFF"/>
        </w:rPr>
        <w:t>–</w:t>
      </w:r>
      <w:r w:rsidRPr="00B2555C">
        <w:rPr>
          <w:shd w:val="clear" w:color="auto" w:fill="FFFFFF"/>
        </w:rPr>
        <w:t>1628™, Manassas, VA, USA)</w:t>
      </w:r>
      <w:r w:rsidRPr="00D5381C">
        <w:rPr>
          <w:shd w:val="clear" w:color="auto" w:fill="FFFFFF"/>
        </w:rPr>
        <w:t xml:space="preserve">, </w:t>
      </w:r>
      <w:r>
        <w:rPr>
          <w:shd w:val="clear" w:color="auto" w:fill="FFFFFF"/>
        </w:rPr>
        <w:t>здрава ћелијска линија кератиноцита (</w:t>
      </w:r>
      <w:r w:rsidRPr="00B2555C">
        <w:rPr>
          <w:i/>
          <w:iCs/>
          <w:shd w:val="clear" w:color="auto" w:fill="FFFFFF"/>
        </w:rPr>
        <w:t>HaCaT</w:t>
      </w:r>
      <w:r>
        <w:rPr>
          <w:shd w:val="clear" w:color="auto" w:fill="FFFFFF"/>
        </w:rPr>
        <w:t xml:space="preserve">, </w:t>
      </w:r>
      <w:r w:rsidRPr="00B2555C">
        <w:rPr>
          <w:i/>
          <w:iCs/>
          <w:shd w:val="clear" w:color="auto" w:fill="FFFFFF"/>
        </w:rPr>
        <w:t>Sigma-Aldrich (Merck KGaA, Darmstadt, Germany</w:t>
      </w:r>
      <w:r>
        <w:rPr>
          <w:shd w:val="clear" w:color="auto" w:fill="FFFFFF"/>
        </w:rPr>
        <w:t>)</w:t>
      </w:r>
      <w:r w:rsidRPr="00D5381C">
        <w:rPr>
          <w:shd w:val="clear" w:color="auto" w:fill="FFFFFF"/>
        </w:rPr>
        <w:t>. Ћелијске линије ће се гајити под истим условима, у атмосфери</w:t>
      </w:r>
      <w:r w:rsidRPr="00B2555C">
        <w:rPr>
          <w:shd w:val="clear" w:color="auto" w:fill="FFFFFF"/>
        </w:rPr>
        <w:t xml:space="preserve"> </w:t>
      </w:r>
      <w:r w:rsidRPr="00D5381C">
        <w:rPr>
          <w:shd w:val="clear" w:color="auto" w:fill="FFFFFF"/>
        </w:rPr>
        <w:t>засићеног влажног ваздуха са 5</w:t>
      </w:r>
      <w:r w:rsidRPr="00B2555C">
        <w:rPr>
          <w:shd w:val="clear" w:color="auto" w:fill="FFFFFF"/>
        </w:rPr>
        <w:t xml:space="preserve"> % CO</w:t>
      </w:r>
      <w:r w:rsidRPr="00B2555C">
        <w:rPr>
          <w:shd w:val="clear" w:color="auto" w:fill="FFFFFF"/>
          <w:vertAlign w:val="subscript"/>
        </w:rPr>
        <w:t>2</w:t>
      </w:r>
      <w:r w:rsidRPr="00D5381C">
        <w:rPr>
          <w:shd w:val="clear" w:color="auto" w:fill="FFFFFF"/>
        </w:rPr>
        <w:t xml:space="preserve"> на 37 °C. Ћелије ће се пасажирати након достизања конфлуентности од 80</w:t>
      </w:r>
      <w:r w:rsidRPr="00B2555C">
        <w:rPr>
          <w:shd w:val="clear" w:color="auto" w:fill="FFFFFF"/>
        </w:rPr>
        <w:t xml:space="preserve"> %. </w:t>
      </w:r>
      <w:r w:rsidRPr="00D5381C">
        <w:rPr>
          <w:shd w:val="clear" w:color="auto" w:fill="FFFFFF"/>
        </w:rPr>
        <w:t xml:space="preserve">У експериментима ће се користити ћелијске линије треће пасаже, након микроскопског испитивања морфологије и бројања ћелија. </w:t>
      </w:r>
    </w:p>
    <w:p w:rsidR="001F4B6C" w:rsidRPr="002E4E0A" w:rsidRDefault="001F4B6C" w:rsidP="001F4B6C">
      <w:pPr>
        <w:pStyle w:val="NormalWeb"/>
        <w:numPr>
          <w:ilvl w:val="0"/>
          <w:numId w:val="8"/>
        </w:numPr>
        <w:spacing w:before="0" w:beforeAutospacing="0" w:after="0" w:afterAutospacing="0"/>
        <w:jc w:val="both"/>
      </w:pPr>
      <w:r w:rsidRPr="003C4D6E">
        <w:t xml:space="preserve">Испитивање цитотоксичности, степена апоптозе/некрозе, миграције и заустављања ћелијског циклуса </w:t>
      </w:r>
      <w:r>
        <w:t>у</w:t>
      </w:r>
      <w:r w:rsidRPr="003C4D6E">
        <w:t xml:space="preserve"> туморск</w:t>
      </w:r>
      <w:r>
        <w:t>им</w:t>
      </w:r>
      <w:r w:rsidRPr="003C4D6E">
        <w:t xml:space="preserve"> ћелиј</w:t>
      </w:r>
      <w:r>
        <w:t>ама</w:t>
      </w:r>
      <w:r w:rsidRPr="003C4D6E">
        <w:t xml:space="preserve"> применом </w:t>
      </w:r>
      <w:r>
        <w:t xml:space="preserve">колориметријских </w:t>
      </w:r>
      <w:r w:rsidRPr="003C4D6E">
        <w:t>тестова</w:t>
      </w:r>
      <w:r w:rsidR="00596338">
        <w:t xml:space="preserve"> митохондријске активности</w:t>
      </w:r>
      <w:r w:rsidRPr="003C4D6E">
        <w:t xml:space="preserve"> </w:t>
      </w:r>
      <w:r w:rsidR="00596338">
        <w:t>(</w:t>
      </w:r>
      <w:r w:rsidRPr="003C4D6E">
        <w:rPr>
          <w:i/>
        </w:rPr>
        <w:t>MTT</w:t>
      </w:r>
      <w:r w:rsidR="00596338">
        <w:t>)</w:t>
      </w:r>
      <w:r w:rsidRPr="003C4D6E">
        <w:rPr>
          <w:i/>
        </w:rPr>
        <w:t xml:space="preserve">, </w:t>
      </w:r>
      <w:r w:rsidRPr="00C07535">
        <w:t>и</w:t>
      </w:r>
      <w:r>
        <w:rPr>
          <w:i/>
        </w:rPr>
        <w:t xml:space="preserve"> </w:t>
      </w:r>
      <w:r w:rsidR="00596338">
        <w:t xml:space="preserve">неутрално црвено (енгл. </w:t>
      </w:r>
      <w:r w:rsidRPr="003C4D6E">
        <w:rPr>
          <w:i/>
        </w:rPr>
        <w:t>Neutral red</w:t>
      </w:r>
      <w:r w:rsidR="00596338">
        <w:t>)</w:t>
      </w:r>
      <w:r w:rsidRPr="003C4D6E">
        <w:rPr>
          <w:i/>
        </w:rPr>
        <w:t>,</w:t>
      </w:r>
      <w:r>
        <w:t xml:space="preserve"> затим бојењем</w:t>
      </w:r>
      <w:r w:rsidRPr="003C4D6E">
        <w:rPr>
          <w:i/>
        </w:rPr>
        <w:t xml:space="preserve"> </w:t>
      </w:r>
      <w:r>
        <w:t>анексином</w:t>
      </w:r>
      <w:r w:rsidRPr="003C4D6E">
        <w:rPr>
          <w:i/>
        </w:rPr>
        <w:t xml:space="preserve"> V</w:t>
      </w:r>
      <w:r w:rsidRPr="00C07535">
        <w:t>,</w:t>
      </w:r>
      <w:r>
        <w:rPr>
          <w:i/>
        </w:rPr>
        <w:t xml:space="preserve"> </w:t>
      </w:r>
      <w:r>
        <w:t>анализом ћелијског циклуса</w:t>
      </w:r>
      <w:r w:rsidRPr="003F055D">
        <w:rPr>
          <w:i/>
        </w:rPr>
        <w:t xml:space="preserve"> </w:t>
      </w:r>
      <w:r w:rsidRPr="003C4D6E">
        <w:t xml:space="preserve">и </w:t>
      </w:r>
      <w:r>
        <w:t>ћелијске апсорпције наночестица</w:t>
      </w:r>
    </w:p>
    <w:p w:rsidR="001F4B6C" w:rsidRDefault="001F4B6C" w:rsidP="001F4B6C">
      <w:pPr>
        <w:pStyle w:val="NormalWeb"/>
        <w:spacing w:before="0" w:beforeAutospacing="0" w:after="0" w:afterAutospacing="0"/>
        <w:jc w:val="both"/>
      </w:pPr>
      <w:r w:rsidRPr="003C4D6E">
        <w:t xml:space="preserve">Вијабилност ћелија </w:t>
      </w:r>
      <w:r>
        <w:t>ће</w:t>
      </w:r>
      <w:r w:rsidRPr="003C4D6E">
        <w:t xml:space="preserve"> се </w:t>
      </w:r>
      <w:r>
        <w:t>одредити</w:t>
      </w:r>
      <w:r w:rsidRPr="003C4D6E">
        <w:t xml:space="preserve"> помоћу</w:t>
      </w:r>
      <w:r>
        <w:t xml:space="preserve"> </w:t>
      </w:r>
      <w:r>
        <w:rPr>
          <w:rFonts w:eastAsia="Calibri"/>
        </w:rPr>
        <w:t>колориметријских тестова</w:t>
      </w:r>
      <w:r w:rsidRPr="00077C07">
        <w:rPr>
          <w:rFonts w:eastAsia="Calibri"/>
        </w:rPr>
        <w:t xml:space="preserve"> </w:t>
      </w:r>
      <w:r w:rsidRPr="003C4D6E">
        <w:rPr>
          <w:i/>
        </w:rPr>
        <w:t>МТТ</w:t>
      </w:r>
      <w:r w:rsidRPr="003C4D6E">
        <w:t xml:space="preserve"> и/или </w:t>
      </w:r>
      <w:r w:rsidRPr="003C4D6E">
        <w:rPr>
          <w:i/>
        </w:rPr>
        <w:t>Neutral red</w:t>
      </w:r>
      <w:r w:rsidRPr="003C4D6E">
        <w:t xml:space="preserve">, а потенцијални механизмам цитотоксичног дејства </w:t>
      </w:r>
      <w:r>
        <w:t>ће се одредити</w:t>
      </w:r>
      <w:r w:rsidRPr="003C4D6E">
        <w:t xml:space="preserve"> испитивањем степена апоптозе/некрозе ћелија (</w:t>
      </w:r>
      <w:r>
        <w:rPr>
          <w:rStyle w:val="Emphasis"/>
          <w:bCs/>
          <w:i w:val="0"/>
          <w:iCs w:val="0"/>
          <w:shd w:val="clear" w:color="auto" w:fill="FFFFFF"/>
        </w:rPr>
        <w:t xml:space="preserve">анализа </w:t>
      </w:r>
      <w:r w:rsidR="005A2ACF">
        <w:rPr>
          <w:rStyle w:val="Emphasis"/>
          <w:bCs/>
          <w:i w:val="0"/>
          <w:iCs w:val="0"/>
          <w:shd w:val="clear" w:color="auto" w:fill="FFFFFF"/>
        </w:rPr>
        <w:t>бојењем третираних ћелија a</w:t>
      </w:r>
      <w:r w:rsidRPr="00583737">
        <w:rPr>
          <w:rStyle w:val="Emphasis"/>
          <w:bCs/>
          <w:i w:val="0"/>
          <w:iCs w:val="0"/>
          <w:shd w:val="clear" w:color="auto" w:fill="FFFFFF"/>
        </w:rPr>
        <w:t>нексином V</w:t>
      </w:r>
      <w:r w:rsidRPr="00583737">
        <w:rPr>
          <w:shd w:val="clear" w:color="auto" w:fill="FFFFFF"/>
        </w:rPr>
        <w:t> и пропидију</w:t>
      </w:r>
      <w:r>
        <w:rPr>
          <w:shd w:val="clear" w:color="auto" w:fill="FFFFFF"/>
        </w:rPr>
        <w:t>м јодидом</w:t>
      </w:r>
      <w:r w:rsidRPr="003C4D6E">
        <w:t>) и анализ</w:t>
      </w:r>
      <w:r>
        <w:t>ом</w:t>
      </w:r>
      <w:r w:rsidRPr="003C4D6E">
        <w:t xml:space="preserve"> ћелијског циклуса (</w:t>
      </w:r>
      <w:r>
        <w:t xml:space="preserve">енгл. </w:t>
      </w:r>
      <w:r w:rsidRPr="003C4D6E">
        <w:rPr>
          <w:i/>
        </w:rPr>
        <w:t>Cell Cycle analysis</w:t>
      </w:r>
      <w:r w:rsidRPr="003C4D6E">
        <w:t>) методом проточне цитометрије. Анти</w:t>
      </w:r>
      <w:r>
        <w:t>туморски</w:t>
      </w:r>
      <w:r w:rsidRPr="003C4D6E">
        <w:t xml:space="preserve"> потенцијал </w:t>
      </w:r>
      <w:r>
        <w:t>ће</w:t>
      </w:r>
      <w:r w:rsidRPr="003C4D6E">
        <w:t xml:space="preserve"> би</w:t>
      </w:r>
      <w:r>
        <w:t>ти</w:t>
      </w:r>
      <w:r w:rsidRPr="003C4D6E">
        <w:t xml:space="preserve"> истражен и путем теста мирације ћелија (</w:t>
      </w:r>
      <w:r>
        <w:t xml:space="preserve">енгл. </w:t>
      </w:r>
      <w:r w:rsidRPr="003C4D6E">
        <w:rPr>
          <w:i/>
          <w:iCs/>
        </w:rPr>
        <w:t>Wound Scratch Healing Assay</w:t>
      </w:r>
      <w:r w:rsidRPr="003C4D6E">
        <w:t xml:space="preserve">) након третмана са наночестичним системима. Помоћу квантификације ћелијске апсорпције наночестица </w:t>
      </w:r>
      <w:r w:rsidRPr="003C4D6E">
        <w:rPr>
          <w:bCs/>
          <w:spacing w:val="-2"/>
        </w:rPr>
        <w:t>(</w:t>
      </w:r>
      <w:r w:rsidR="00596338" w:rsidRPr="00596338">
        <w:rPr>
          <w:bCs/>
          <w:spacing w:val="-2"/>
        </w:rPr>
        <w:t>енгл.</w:t>
      </w:r>
      <w:r w:rsidR="00596338">
        <w:rPr>
          <w:bCs/>
          <w:i/>
          <w:spacing w:val="-2"/>
        </w:rPr>
        <w:t xml:space="preserve"> </w:t>
      </w:r>
      <w:r w:rsidRPr="003C4D6E">
        <w:rPr>
          <w:bCs/>
          <w:i/>
          <w:spacing w:val="-2"/>
        </w:rPr>
        <w:t>Nanoparticle Uptake Analysis</w:t>
      </w:r>
      <w:r w:rsidRPr="003C4D6E">
        <w:rPr>
          <w:bCs/>
          <w:spacing w:val="-2"/>
        </w:rPr>
        <w:t>)</w:t>
      </w:r>
      <w:r w:rsidR="00B228A4">
        <w:t xml:space="preserve"> </w:t>
      </w:r>
      <w:r w:rsidR="00B228A4">
        <w:rPr>
          <w:bCs/>
          <w:spacing w:val="-2"/>
        </w:rPr>
        <w:t>методом проточне цитометрије,</w:t>
      </w:r>
      <w:r w:rsidR="00B228A4">
        <w:t xml:space="preserve"> </w:t>
      </w:r>
      <w:r>
        <w:t xml:space="preserve">биће </w:t>
      </w:r>
      <w:r w:rsidRPr="003C4D6E">
        <w:t>анализира</w:t>
      </w:r>
      <w:r>
        <w:t>на</w:t>
      </w:r>
      <w:r w:rsidRPr="003C4D6E">
        <w:t xml:space="preserve"> феноменологија односа у међуслоју </w:t>
      </w:r>
      <w:r>
        <w:t>површина мембране ћелије – површина честице</w:t>
      </w:r>
      <w:r w:rsidRPr="003C4D6E">
        <w:t>.</w:t>
      </w:r>
    </w:p>
    <w:p w:rsidR="001F4B6C" w:rsidRDefault="001F4B6C" w:rsidP="003B584C">
      <w:pPr>
        <w:pStyle w:val="ListParagraph"/>
        <w:numPr>
          <w:ilvl w:val="0"/>
          <w:numId w:val="7"/>
        </w:numPr>
        <w:suppressAutoHyphens/>
        <w:rPr>
          <w:b/>
        </w:rPr>
      </w:pPr>
      <w:r w:rsidRPr="003C4D6E">
        <w:t>Испитивање експресије гена и протеина укључених у пролиферацију, апоптозу, миграцију и онкогенезу применом метод</w:t>
      </w:r>
      <w:r>
        <w:t xml:space="preserve">а квантитативне ланчане реакције </w:t>
      </w:r>
      <w:r w:rsidR="00B228A4">
        <w:t>полимеразе</w:t>
      </w:r>
      <w:r w:rsidR="00B228A4" w:rsidRPr="003C4D6E">
        <w:t xml:space="preserve"> </w:t>
      </w:r>
      <w:r w:rsidR="00B228A4" w:rsidRPr="00B2555C">
        <w:rPr>
          <w:i/>
          <w:iCs/>
        </w:rPr>
        <w:t>(qPCR)</w:t>
      </w:r>
      <w:r w:rsidR="00B228A4" w:rsidRPr="003C4D6E">
        <w:t xml:space="preserve"> </w:t>
      </w:r>
      <w:r w:rsidR="00B228A4">
        <w:t>и м</w:t>
      </w:r>
      <w:r w:rsidR="00B228A4" w:rsidRPr="00957B17">
        <w:t>етод</w:t>
      </w:r>
      <w:r w:rsidR="00B228A4">
        <w:t>е</w:t>
      </w:r>
      <w:r w:rsidR="00B228A4" w:rsidRPr="00957B17">
        <w:t xml:space="preserve"> детекције специфичних протеина помоћу електрофорезе и антитела</w:t>
      </w:r>
      <w:r w:rsidR="00B228A4" w:rsidRPr="00957B17" w:rsidDel="00957B17">
        <w:t xml:space="preserve"> </w:t>
      </w:r>
      <w:r w:rsidR="00B228A4" w:rsidRPr="00E90236">
        <w:t xml:space="preserve">(енгл. </w:t>
      </w:r>
      <w:r w:rsidR="00B228A4" w:rsidRPr="00B2555C">
        <w:rPr>
          <w:i/>
        </w:rPr>
        <w:t>Western Blot</w:t>
      </w:r>
      <w:r w:rsidR="00B228A4" w:rsidRPr="00B2555C">
        <w:t>)</w:t>
      </w:r>
    </w:p>
    <w:p w:rsidR="001F4B6C" w:rsidRPr="002C257E" w:rsidRDefault="001F4B6C" w:rsidP="003B584C">
      <w:pPr>
        <w:spacing w:line="240" w:lineRule="auto"/>
        <w:rPr>
          <w:rFonts w:ascii="Times New Roman" w:hAnsi="Times New Roman"/>
          <w:sz w:val="24"/>
          <w:szCs w:val="24"/>
        </w:rPr>
      </w:pPr>
      <w:r w:rsidRPr="00E90236">
        <w:rPr>
          <w:rFonts w:ascii="Times New Roman" w:hAnsi="Times New Roman"/>
          <w:sz w:val="24"/>
          <w:szCs w:val="24"/>
        </w:rPr>
        <w:t>У оквиру истраживања, и</w:t>
      </w:r>
      <w:r w:rsidRPr="00E90236">
        <w:rPr>
          <w:rFonts w:ascii="Times New Roman" w:hAnsi="Times New Roman"/>
          <w:sz w:val="24"/>
          <w:szCs w:val="24"/>
          <w:lang w:val="en-GB"/>
        </w:rPr>
        <w:t>спитива</w:t>
      </w:r>
      <w:r w:rsidRPr="00E90236">
        <w:rPr>
          <w:rFonts w:ascii="Times New Roman" w:hAnsi="Times New Roman"/>
          <w:sz w:val="24"/>
          <w:szCs w:val="24"/>
        </w:rPr>
        <w:t>ће се ниво</w:t>
      </w:r>
      <w:r w:rsidRPr="00E90236">
        <w:rPr>
          <w:rFonts w:ascii="Times New Roman" w:hAnsi="Times New Roman"/>
          <w:sz w:val="24"/>
          <w:szCs w:val="24"/>
          <w:lang w:val="en-GB"/>
        </w:rPr>
        <w:t xml:space="preserve"> експресије </w:t>
      </w:r>
      <w:r w:rsidRPr="00E90236">
        <w:rPr>
          <w:rFonts w:ascii="Times New Roman" w:hAnsi="Times New Roman"/>
          <w:sz w:val="24"/>
          <w:szCs w:val="24"/>
        </w:rPr>
        <w:t>гена укључених у процес пролиферације (гена за синтезу циклина Д</w:t>
      </w:r>
      <w:r>
        <w:rPr>
          <w:rFonts w:ascii="Times New Roman" w:hAnsi="Times New Roman"/>
          <w:sz w:val="24"/>
          <w:szCs w:val="24"/>
        </w:rPr>
        <w:t xml:space="preserve"> </w:t>
      </w:r>
      <w:r>
        <w:rPr>
          <w:rFonts w:ascii="Times New Roman" w:hAnsi="Times New Roman"/>
          <w:sz w:val="24"/>
          <w:szCs w:val="24"/>
          <w:shd w:val="clear" w:color="auto" w:fill="FFFFFF"/>
        </w:rPr>
        <w:t>(</w:t>
      </w:r>
      <w:r w:rsidRPr="00443472">
        <w:rPr>
          <w:rFonts w:ascii="Times New Roman" w:hAnsi="Times New Roman"/>
          <w:i/>
          <w:sz w:val="24"/>
          <w:szCs w:val="24"/>
          <w:shd w:val="clear" w:color="auto" w:fill="FFFFFF"/>
        </w:rPr>
        <w:t>Cyclin D</w:t>
      </w:r>
      <w:r>
        <w:rPr>
          <w:rFonts w:ascii="Times New Roman" w:hAnsi="Times New Roman"/>
          <w:sz w:val="24"/>
          <w:szCs w:val="24"/>
          <w:shd w:val="clear" w:color="auto" w:fill="FFFFFF"/>
        </w:rPr>
        <w:t>)</w:t>
      </w:r>
      <w:r w:rsidRPr="00E90236">
        <w:rPr>
          <w:rFonts w:ascii="Times New Roman" w:hAnsi="Times New Roman"/>
          <w:sz w:val="24"/>
          <w:szCs w:val="24"/>
          <w:shd w:val="clear" w:color="auto" w:fill="FFFFFF"/>
        </w:rPr>
        <w:t>)</w:t>
      </w:r>
      <w:r w:rsidRPr="00E90236">
        <w:rPr>
          <w:rFonts w:ascii="Times New Roman" w:hAnsi="Times New Roman"/>
          <w:sz w:val="24"/>
          <w:szCs w:val="24"/>
        </w:rPr>
        <w:t xml:space="preserve"> и апоптозе малигних ћелија (проапоптотични гени, </w:t>
      </w:r>
      <w:r>
        <w:rPr>
          <w:rFonts w:ascii="Times New Roman" w:hAnsi="Times New Roman"/>
          <w:sz w:val="24"/>
          <w:szCs w:val="24"/>
          <w:shd w:val="clear" w:color="auto" w:fill="FFFFFF"/>
        </w:rPr>
        <w:t>б</w:t>
      </w:r>
      <w:r w:rsidRPr="00E90236">
        <w:rPr>
          <w:rFonts w:ascii="Times New Roman" w:hAnsi="Times New Roman"/>
          <w:sz w:val="24"/>
          <w:szCs w:val="24"/>
          <w:shd w:val="clear" w:color="auto" w:fill="FFFFFF"/>
        </w:rPr>
        <w:t>ета-катенин</w:t>
      </w:r>
      <w:r w:rsidRPr="00E90236">
        <w:rPr>
          <w:rFonts w:ascii="Times New Roman" w:hAnsi="Times New Roman"/>
          <w:i/>
          <w:sz w:val="24"/>
          <w:szCs w:val="24"/>
          <w:shd w:val="clear" w:color="auto" w:fill="FFFFFF"/>
        </w:rPr>
        <w:t xml:space="preserve"> </w:t>
      </w:r>
      <w:r w:rsidRPr="00E90236">
        <w:rPr>
          <w:rFonts w:ascii="Times New Roman" w:hAnsi="Times New Roman"/>
          <w:sz w:val="24"/>
          <w:szCs w:val="24"/>
          <w:shd w:val="clear" w:color="auto" w:fill="FFFFFF"/>
        </w:rPr>
        <w:t>(</w:t>
      </w:r>
      <w:r w:rsidRPr="00E90236">
        <w:rPr>
          <w:rFonts w:ascii="Times New Roman" w:hAnsi="Times New Roman"/>
          <w:i/>
          <w:sz w:val="24"/>
          <w:szCs w:val="24"/>
          <w:shd w:val="clear" w:color="auto" w:fill="FFFFFF"/>
        </w:rPr>
        <w:t>β-Catenin</w:t>
      </w:r>
      <w:r w:rsidRPr="00E90236">
        <w:rPr>
          <w:rFonts w:ascii="Times New Roman" w:hAnsi="Times New Roman"/>
          <w:sz w:val="24"/>
          <w:szCs w:val="24"/>
        </w:rPr>
        <w:t>)</w:t>
      </w:r>
      <w:r w:rsidRPr="00E90236">
        <w:rPr>
          <w:rFonts w:ascii="Times New Roman" w:hAnsi="Times New Roman"/>
          <w:i/>
          <w:sz w:val="24"/>
          <w:szCs w:val="24"/>
        </w:rPr>
        <w:t xml:space="preserve">, </w:t>
      </w:r>
      <w:r>
        <w:rPr>
          <w:rFonts w:ascii="Times New Roman" w:hAnsi="Times New Roman"/>
          <w:sz w:val="24"/>
          <w:szCs w:val="24"/>
        </w:rPr>
        <w:t>к</w:t>
      </w:r>
      <w:r w:rsidRPr="00E90236">
        <w:rPr>
          <w:rFonts w:ascii="Times New Roman" w:hAnsi="Times New Roman"/>
          <w:sz w:val="24"/>
          <w:szCs w:val="24"/>
        </w:rPr>
        <w:t>аспаза 3 (</w:t>
      </w:r>
      <w:r w:rsidRPr="00E90236">
        <w:rPr>
          <w:rFonts w:ascii="Times New Roman" w:hAnsi="Times New Roman"/>
          <w:i/>
          <w:sz w:val="24"/>
          <w:szCs w:val="24"/>
        </w:rPr>
        <w:t>Caspase 3</w:t>
      </w:r>
      <w:r w:rsidRPr="00E90236">
        <w:rPr>
          <w:rFonts w:ascii="Times New Roman" w:hAnsi="Times New Roman"/>
          <w:sz w:val="24"/>
          <w:szCs w:val="24"/>
        </w:rPr>
        <w:t>)</w:t>
      </w:r>
      <w:r w:rsidRPr="00E90236">
        <w:rPr>
          <w:rFonts w:ascii="Times New Roman" w:hAnsi="Times New Roman"/>
          <w:i/>
          <w:sz w:val="24"/>
          <w:szCs w:val="24"/>
        </w:rPr>
        <w:t>,</w:t>
      </w:r>
      <w:r w:rsidRPr="00E90236">
        <w:rPr>
          <w:rFonts w:ascii="Times New Roman" w:hAnsi="Times New Roman"/>
          <w:sz w:val="24"/>
          <w:szCs w:val="24"/>
        </w:rPr>
        <w:t xml:space="preserve"> Bcl-2 повезан X ген</w:t>
      </w:r>
      <w:r w:rsidRPr="00E90236">
        <w:rPr>
          <w:rFonts w:ascii="Times New Roman" w:hAnsi="Times New Roman"/>
          <w:i/>
          <w:sz w:val="24"/>
          <w:szCs w:val="24"/>
        </w:rPr>
        <w:t xml:space="preserve"> </w:t>
      </w:r>
      <w:r w:rsidRPr="00E90236">
        <w:rPr>
          <w:rFonts w:ascii="Times New Roman" w:hAnsi="Times New Roman"/>
          <w:sz w:val="24"/>
          <w:szCs w:val="24"/>
        </w:rPr>
        <w:t>(</w:t>
      </w:r>
      <w:r w:rsidRPr="00E90236">
        <w:rPr>
          <w:rFonts w:ascii="Times New Roman" w:hAnsi="Times New Roman"/>
          <w:i/>
          <w:sz w:val="24"/>
          <w:szCs w:val="24"/>
        </w:rPr>
        <w:t>BAX</w:t>
      </w:r>
      <w:r w:rsidRPr="00E90236">
        <w:rPr>
          <w:rFonts w:ascii="Times New Roman" w:hAnsi="Times New Roman"/>
          <w:sz w:val="24"/>
          <w:szCs w:val="24"/>
        </w:rPr>
        <w:t xml:space="preserve">) и антиапоптотични ген </w:t>
      </w:r>
      <w:r>
        <w:rPr>
          <w:rFonts w:ascii="Times New Roman" w:hAnsi="Times New Roman"/>
          <w:sz w:val="24"/>
          <w:szCs w:val="24"/>
        </w:rPr>
        <w:t xml:space="preserve">Б-ћелијски лимфом 2 </w:t>
      </w:r>
      <w:r w:rsidRPr="00E90236">
        <w:rPr>
          <w:rFonts w:ascii="Times New Roman" w:hAnsi="Times New Roman"/>
          <w:sz w:val="24"/>
          <w:szCs w:val="24"/>
        </w:rPr>
        <w:t>(</w:t>
      </w:r>
      <w:r w:rsidRPr="00E90236">
        <w:rPr>
          <w:rFonts w:ascii="Times New Roman" w:hAnsi="Times New Roman"/>
          <w:i/>
          <w:sz w:val="24"/>
          <w:szCs w:val="24"/>
        </w:rPr>
        <w:t>Bcl 2</w:t>
      </w:r>
      <w:r>
        <w:rPr>
          <w:rFonts w:ascii="Times New Roman" w:hAnsi="Times New Roman"/>
          <w:sz w:val="24"/>
          <w:szCs w:val="24"/>
        </w:rPr>
        <w:t>)</w:t>
      </w:r>
      <w:r w:rsidRPr="00E90236">
        <w:rPr>
          <w:rFonts w:ascii="Times New Roman" w:hAnsi="Times New Roman"/>
          <w:sz w:val="24"/>
          <w:szCs w:val="24"/>
        </w:rPr>
        <w:t>. Такође, уз помоћ</w:t>
      </w:r>
      <w:r w:rsidRPr="00E90236">
        <w:rPr>
          <w:rFonts w:ascii="Times New Roman" w:hAnsi="Times New Roman"/>
          <w:i/>
          <w:sz w:val="24"/>
          <w:szCs w:val="24"/>
        </w:rPr>
        <w:t xml:space="preserve"> </w:t>
      </w:r>
      <w:r w:rsidRPr="00E90236">
        <w:rPr>
          <w:rFonts w:ascii="Times New Roman" w:hAnsi="Times New Roman"/>
          <w:sz w:val="24"/>
          <w:szCs w:val="24"/>
        </w:rPr>
        <w:t xml:space="preserve">методе </w:t>
      </w:r>
      <w:r w:rsidRPr="00E90236">
        <w:rPr>
          <w:rFonts w:ascii="Times New Roman" w:hAnsi="Times New Roman"/>
          <w:i/>
          <w:sz w:val="24"/>
          <w:szCs w:val="24"/>
        </w:rPr>
        <w:t>qPCR</w:t>
      </w:r>
      <w:r w:rsidRPr="00E90236">
        <w:rPr>
          <w:rFonts w:ascii="Times New Roman" w:hAnsi="Times New Roman"/>
          <w:sz w:val="24"/>
          <w:szCs w:val="24"/>
        </w:rPr>
        <w:t xml:space="preserve">, биће одређен и ниво експресије гена који учествују у миграцији </w:t>
      </w:r>
      <w:r>
        <w:rPr>
          <w:rFonts w:ascii="Times New Roman" w:hAnsi="Times New Roman"/>
          <w:sz w:val="24"/>
          <w:szCs w:val="24"/>
        </w:rPr>
        <w:t>(в</w:t>
      </w:r>
      <w:r w:rsidRPr="00E90236">
        <w:rPr>
          <w:rFonts w:ascii="Times New Roman" w:hAnsi="Times New Roman"/>
          <w:sz w:val="24"/>
          <w:szCs w:val="24"/>
        </w:rPr>
        <w:t>иментин (</w:t>
      </w:r>
      <w:r w:rsidRPr="00E90236">
        <w:rPr>
          <w:rFonts w:ascii="Times New Roman" w:hAnsi="Times New Roman"/>
          <w:i/>
          <w:sz w:val="24"/>
          <w:szCs w:val="24"/>
        </w:rPr>
        <w:t>VIM</w:t>
      </w:r>
      <w:r w:rsidRPr="00E90236">
        <w:rPr>
          <w:rFonts w:ascii="Times New Roman" w:hAnsi="Times New Roman"/>
          <w:sz w:val="24"/>
          <w:szCs w:val="24"/>
        </w:rPr>
        <w:t>)</w:t>
      </w:r>
      <w:r w:rsidRPr="00E90236">
        <w:rPr>
          <w:rFonts w:ascii="Times New Roman" w:hAnsi="Times New Roman"/>
          <w:i/>
          <w:sz w:val="24"/>
          <w:szCs w:val="24"/>
        </w:rPr>
        <w:t xml:space="preserve">, </w:t>
      </w:r>
      <w:r>
        <w:rPr>
          <w:rFonts w:ascii="Times New Roman" w:hAnsi="Times New Roman"/>
          <w:sz w:val="24"/>
          <w:szCs w:val="24"/>
        </w:rPr>
        <w:t>транскрипциони репресори (</w:t>
      </w:r>
      <w:r w:rsidRPr="001876FE">
        <w:rPr>
          <w:rFonts w:ascii="Times New Roman" w:hAnsi="Times New Roman"/>
          <w:i/>
          <w:sz w:val="24"/>
          <w:szCs w:val="24"/>
        </w:rPr>
        <w:t>SNAIL</w:t>
      </w:r>
      <w:r w:rsidRPr="00E90236">
        <w:rPr>
          <w:rFonts w:ascii="Times New Roman" w:hAnsi="Times New Roman"/>
          <w:i/>
          <w:sz w:val="24"/>
          <w:szCs w:val="24"/>
        </w:rPr>
        <w:t>, SLUG</w:t>
      </w:r>
      <w:r>
        <w:rPr>
          <w:rFonts w:ascii="Times New Roman" w:hAnsi="Times New Roman"/>
          <w:sz w:val="24"/>
          <w:szCs w:val="24"/>
        </w:rPr>
        <w:t>)</w:t>
      </w:r>
      <w:r w:rsidRPr="00E90236">
        <w:rPr>
          <w:rFonts w:ascii="Times New Roman" w:hAnsi="Times New Roman"/>
          <w:i/>
          <w:sz w:val="24"/>
          <w:szCs w:val="24"/>
        </w:rPr>
        <w:t xml:space="preserve">, </w:t>
      </w:r>
      <w:r>
        <w:rPr>
          <w:rFonts w:ascii="Times New Roman" w:hAnsi="Times New Roman"/>
          <w:sz w:val="24"/>
          <w:szCs w:val="24"/>
        </w:rPr>
        <w:t>к</w:t>
      </w:r>
      <w:r w:rsidRPr="00E90236">
        <w:rPr>
          <w:rFonts w:ascii="Times New Roman" w:hAnsi="Times New Roman"/>
          <w:sz w:val="24"/>
          <w:szCs w:val="24"/>
        </w:rPr>
        <w:t>адхерин 1 (</w:t>
      </w:r>
      <w:r w:rsidRPr="00E90236">
        <w:rPr>
          <w:rFonts w:ascii="Times New Roman" w:hAnsi="Times New Roman"/>
          <w:i/>
          <w:sz w:val="24"/>
          <w:szCs w:val="24"/>
        </w:rPr>
        <w:t>CDH 1</w:t>
      </w:r>
      <w:r w:rsidRPr="00E90236">
        <w:rPr>
          <w:rFonts w:ascii="Times New Roman" w:hAnsi="Times New Roman"/>
          <w:sz w:val="24"/>
          <w:szCs w:val="24"/>
        </w:rPr>
        <w:t>)</w:t>
      </w:r>
      <w:r w:rsidRPr="00E90236">
        <w:rPr>
          <w:rFonts w:ascii="Times New Roman" w:hAnsi="Times New Roman"/>
          <w:i/>
          <w:sz w:val="24"/>
          <w:szCs w:val="24"/>
        </w:rPr>
        <w:t xml:space="preserve">, </w:t>
      </w:r>
      <w:r>
        <w:rPr>
          <w:rFonts w:ascii="Times New Roman" w:hAnsi="Times New Roman"/>
          <w:sz w:val="24"/>
          <w:szCs w:val="24"/>
        </w:rPr>
        <w:t>к</w:t>
      </w:r>
      <w:r w:rsidRPr="00E90236">
        <w:rPr>
          <w:rFonts w:ascii="Times New Roman" w:hAnsi="Times New Roman"/>
          <w:sz w:val="24"/>
          <w:szCs w:val="24"/>
        </w:rPr>
        <w:t>адхерин 2 (</w:t>
      </w:r>
      <w:r w:rsidRPr="00E90236">
        <w:rPr>
          <w:rFonts w:ascii="Times New Roman" w:hAnsi="Times New Roman"/>
          <w:i/>
          <w:sz w:val="24"/>
          <w:szCs w:val="24"/>
        </w:rPr>
        <w:t>CDH 2</w:t>
      </w:r>
      <w:r w:rsidRPr="00E90236">
        <w:rPr>
          <w:rFonts w:ascii="Times New Roman" w:hAnsi="Times New Roman"/>
          <w:sz w:val="24"/>
          <w:szCs w:val="24"/>
        </w:rPr>
        <w:t>)), као и гена (фосфатидилинозитид-3-киназа, каталитичка подјединица алфа</w:t>
      </w:r>
      <w:r>
        <w:rPr>
          <w:rFonts w:ascii="Times New Roman" w:hAnsi="Times New Roman"/>
          <w:sz w:val="24"/>
          <w:szCs w:val="24"/>
        </w:rPr>
        <w:t xml:space="preserve"> </w:t>
      </w:r>
      <w:r w:rsidRPr="00E90236">
        <w:rPr>
          <w:rFonts w:ascii="Times New Roman" w:hAnsi="Times New Roman"/>
          <w:sz w:val="24"/>
          <w:szCs w:val="24"/>
        </w:rPr>
        <w:t>(</w:t>
      </w:r>
      <w:r w:rsidRPr="00E90236">
        <w:rPr>
          <w:rFonts w:ascii="Times New Roman" w:hAnsi="Times New Roman"/>
          <w:i/>
          <w:sz w:val="24"/>
          <w:szCs w:val="24"/>
        </w:rPr>
        <w:t>PIK3CA</w:t>
      </w:r>
      <w:r w:rsidRPr="00E90236">
        <w:rPr>
          <w:rFonts w:ascii="Times New Roman" w:hAnsi="Times New Roman"/>
          <w:sz w:val="24"/>
          <w:szCs w:val="24"/>
        </w:rPr>
        <w:t>)</w:t>
      </w:r>
      <w:r w:rsidRPr="00E90236">
        <w:rPr>
          <w:rFonts w:ascii="Times New Roman" w:hAnsi="Times New Roman"/>
          <w:i/>
          <w:sz w:val="24"/>
          <w:szCs w:val="24"/>
        </w:rPr>
        <w:t>,</w:t>
      </w:r>
      <w:r>
        <w:rPr>
          <w:rFonts w:ascii="Times New Roman" w:hAnsi="Times New Roman"/>
          <w:sz w:val="24"/>
          <w:szCs w:val="24"/>
          <w:shd w:val="clear" w:color="auto" w:fill="FFFFFF"/>
        </w:rPr>
        <w:t xml:space="preserve"> бета-катенин </w:t>
      </w:r>
      <w:r w:rsidRPr="00E90236">
        <w:rPr>
          <w:rFonts w:ascii="Times New Roman" w:hAnsi="Times New Roman"/>
          <w:sz w:val="24"/>
          <w:szCs w:val="24"/>
          <w:shd w:val="clear" w:color="auto" w:fill="FFFFFF"/>
        </w:rPr>
        <w:t>(</w:t>
      </w:r>
      <w:r w:rsidRPr="00E90236">
        <w:rPr>
          <w:rFonts w:ascii="Times New Roman" w:hAnsi="Times New Roman"/>
          <w:i/>
          <w:sz w:val="24"/>
          <w:szCs w:val="24"/>
          <w:shd w:val="clear" w:color="auto" w:fill="FFFFFF"/>
        </w:rPr>
        <w:t>β-Catenin</w:t>
      </w:r>
      <w:r w:rsidRPr="00E90236">
        <w:rPr>
          <w:rFonts w:ascii="Times New Roman" w:hAnsi="Times New Roman"/>
          <w:sz w:val="24"/>
          <w:szCs w:val="24"/>
          <w:shd w:val="clear" w:color="auto" w:fill="FFFFFF"/>
        </w:rPr>
        <w:t>)</w:t>
      </w:r>
      <w:r w:rsidRPr="00E90236">
        <w:rPr>
          <w:rFonts w:ascii="Times New Roman" w:hAnsi="Times New Roman"/>
          <w:i/>
          <w:sz w:val="24"/>
          <w:szCs w:val="24"/>
          <w:shd w:val="clear" w:color="auto" w:fill="FFFFFF"/>
        </w:rPr>
        <w:t xml:space="preserve">, </w:t>
      </w:r>
      <w:r>
        <w:rPr>
          <w:rFonts w:ascii="Times New Roman" w:hAnsi="Times New Roman"/>
          <w:sz w:val="24"/>
          <w:szCs w:val="24"/>
          <w:shd w:val="clear" w:color="auto" w:fill="FFFFFF"/>
        </w:rPr>
        <w:t xml:space="preserve">васкуларни ендотелни фактор раста </w:t>
      </w:r>
      <w:r w:rsidRPr="00E90236">
        <w:rPr>
          <w:rFonts w:ascii="Times New Roman" w:hAnsi="Times New Roman"/>
          <w:sz w:val="24"/>
          <w:szCs w:val="24"/>
          <w:shd w:val="clear" w:color="auto" w:fill="FFFFFF"/>
        </w:rPr>
        <w:t>(</w:t>
      </w:r>
      <w:r w:rsidRPr="00E90236">
        <w:rPr>
          <w:rFonts w:ascii="Times New Roman" w:hAnsi="Times New Roman"/>
          <w:i/>
          <w:sz w:val="24"/>
          <w:szCs w:val="24"/>
          <w:shd w:val="clear" w:color="auto" w:fill="FFFFFF"/>
        </w:rPr>
        <w:t>VEGF</w:t>
      </w:r>
      <w:r w:rsidRPr="00E90236">
        <w:rPr>
          <w:rFonts w:ascii="Times New Roman" w:hAnsi="Times New Roman"/>
          <w:sz w:val="24"/>
          <w:szCs w:val="24"/>
        </w:rPr>
        <w:t xml:space="preserve">), </w:t>
      </w:r>
      <w:r>
        <w:rPr>
          <w:rFonts w:ascii="Times New Roman" w:hAnsi="Times New Roman"/>
          <w:sz w:val="24"/>
          <w:szCs w:val="24"/>
        </w:rPr>
        <w:t xml:space="preserve">протеин киназа Б </w:t>
      </w:r>
      <w:r w:rsidRPr="00E90236">
        <w:rPr>
          <w:rFonts w:ascii="Times New Roman" w:hAnsi="Times New Roman"/>
          <w:sz w:val="24"/>
          <w:szCs w:val="24"/>
        </w:rPr>
        <w:t>(</w:t>
      </w:r>
      <w:r w:rsidRPr="00E90236">
        <w:rPr>
          <w:rFonts w:ascii="Times New Roman" w:hAnsi="Times New Roman"/>
          <w:i/>
          <w:sz w:val="24"/>
          <w:szCs w:val="24"/>
        </w:rPr>
        <w:t>AKT</w:t>
      </w:r>
      <w:r w:rsidRPr="00E90236">
        <w:rPr>
          <w:rFonts w:ascii="Times New Roman" w:hAnsi="Times New Roman"/>
          <w:sz w:val="24"/>
          <w:szCs w:val="24"/>
        </w:rPr>
        <w:t>)</w:t>
      </w:r>
      <w:r w:rsidRPr="00E90236">
        <w:rPr>
          <w:rFonts w:ascii="Times New Roman" w:hAnsi="Times New Roman"/>
          <w:i/>
          <w:sz w:val="24"/>
          <w:szCs w:val="24"/>
        </w:rPr>
        <w:t xml:space="preserve"> </w:t>
      </w:r>
      <w:r w:rsidRPr="00E90236">
        <w:rPr>
          <w:rFonts w:ascii="Times New Roman" w:hAnsi="Times New Roman"/>
          <w:iCs/>
          <w:sz w:val="24"/>
          <w:szCs w:val="24"/>
        </w:rPr>
        <w:t>и</w:t>
      </w:r>
      <w:r w:rsidRPr="002C257E">
        <w:rPr>
          <w:rFonts w:ascii="Times New Roman" w:hAnsi="Times New Roman"/>
          <w:sz w:val="24"/>
          <w:szCs w:val="24"/>
          <w:shd w:val="clear" w:color="auto" w:fill="FFFFFF"/>
        </w:rPr>
        <w:t xml:space="preserve"> мамалијски циљ рапамицина</w:t>
      </w:r>
      <w:r w:rsidRPr="00E90236">
        <w:rPr>
          <w:rFonts w:ascii="Times New Roman" w:hAnsi="Times New Roman"/>
          <w:i/>
          <w:sz w:val="24"/>
          <w:szCs w:val="24"/>
        </w:rPr>
        <w:t xml:space="preserve"> </w:t>
      </w:r>
      <w:r w:rsidRPr="00E90236">
        <w:rPr>
          <w:rFonts w:ascii="Times New Roman" w:hAnsi="Times New Roman"/>
          <w:sz w:val="24"/>
          <w:szCs w:val="24"/>
        </w:rPr>
        <w:t>(</w:t>
      </w:r>
      <w:r w:rsidRPr="00E90236">
        <w:rPr>
          <w:rFonts w:ascii="Times New Roman" w:hAnsi="Times New Roman"/>
          <w:i/>
          <w:sz w:val="24"/>
          <w:szCs w:val="24"/>
        </w:rPr>
        <w:t>mTOR</w:t>
      </w:r>
      <w:r w:rsidR="00596338">
        <w:rPr>
          <w:rFonts w:ascii="Times New Roman" w:hAnsi="Times New Roman"/>
          <w:sz w:val="24"/>
          <w:szCs w:val="24"/>
        </w:rPr>
        <w:t>)) који учествују у канцеро</w:t>
      </w:r>
      <w:r w:rsidRPr="00E90236">
        <w:rPr>
          <w:rFonts w:ascii="Times New Roman" w:hAnsi="Times New Roman"/>
          <w:sz w:val="24"/>
          <w:szCs w:val="24"/>
        </w:rPr>
        <w:t xml:space="preserve">генези. Ради потврде генске експресије, биће коришћена и </w:t>
      </w:r>
      <w:r w:rsidR="00A70200" w:rsidRPr="00B2555C">
        <w:rPr>
          <w:rFonts w:ascii="Times New Roman" w:hAnsi="Times New Roman"/>
          <w:i/>
        </w:rPr>
        <w:t>Western Blot</w:t>
      </w:r>
      <w:r w:rsidRPr="00E90236">
        <w:rPr>
          <w:rFonts w:ascii="Times New Roman" w:hAnsi="Times New Roman"/>
          <w:i/>
          <w:sz w:val="24"/>
          <w:szCs w:val="24"/>
        </w:rPr>
        <w:t xml:space="preserve"> </w:t>
      </w:r>
      <w:r w:rsidRPr="00E90236">
        <w:rPr>
          <w:rFonts w:ascii="Times New Roman" w:hAnsi="Times New Roman"/>
          <w:iCs/>
          <w:sz w:val="24"/>
          <w:szCs w:val="24"/>
        </w:rPr>
        <w:t>анализа присуства</w:t>
      </w:r>
      <w:r w:rsidRPr="00E90236">
        <w:rPr>
          <w:rFonts w:ascii="Times New Roman" w:hAnsi="Times New Roman"/>
          <w:sz w:val="24"/>
          <w:szCs w:val="24"/>
        </w:rPr>
        <w:t xml:space="preserve"> </w:t>
      </w:r>
      <w:r w:rsidRPr="00E90236">
        <w:rPr>
          <w:rFonts w:ascii="Times New Roman" w:hAnsi="Times New Roman"/>
          <w:iCs/>
          <w:sz w:val="24"/>
          <w:szCs w:val="24"/>
        </w:rPr>
        <w:t>протеина циклин Д</w:t>
      </w:r>
      <w:r>
        <w:rPr>
          <w:rFonts w:ascii="Times New Roman" w:hAnsi="Times New Roman"/>
          <w:iCs/>
          <w:sz w:val="24"/>
          <w:szCs w:val="24"/>
        </w:rPr>
        <w:t xml:space="preserve"> </w:t>
      </w:r>
      <w:r>
        <w:rPr>
          <w:rFonts w:ascii="Times New Roman" w:hAnsi="Times New Roman"/>
          <w:sz w:val="24"/>
          <w:szCs w:val="24"/>
          <w:shd w:val="clear" w:color="auto" w:fill="FFFFFF"/>
        </w:rPr>
        <w:t>(</w:t>
      </w:r>
      <w:r w:rsidRPr="00443472">
        <w:rPr>
          <w:rFonts w:ascii="Times New Roman" w:hAnsi="Times New Roman"/>
          <w:i/>
          <w:sz w:val="24"/>
          <w:szCs w:val="24"/>
          <w:shd w:val="clear" w:color="auto" w:fill="FFFFFF"/>
        </w:rPr>
        <w:t>Cyclin D</w:t>
      </w:r>
      <w:r w:rsidRPr="00E90236">
        <w:rPr>
          <w:rFonts w:ascii="Times New Roman" w:hAnsi="Times New Roman"/>
          <w:sz w:val="24"/>
          <w:szCs w:val="24"/>
          <w:shd w:val="clear" w:color="auto" w:fill="FFFFFF"/>
        </w:rPr>
        <w:t>)</w:t>
      </w:r>
      <w:r w:rsidRPr="00E90236">
        <w:rPr>
          <w:rFonts w:ascii="Times New Roman" w:hAnsi="Times New Roman"/>
          <w:iCs/>
          <w:sz w:val="24"/>
          <w:szCs w:val="24"/>
        </w:rPr>
        <w:t>,</w:t>
      </w:r>
      <w:r w:rsidRPr="00E90236">
        <w:rPr>
          <w:rFonts w:ascii="Times New Roman" w:hAnsi="Times New Roman"/>
          <w:i/>
          <w:sz w:val="24"/>
          <w:szCs w:val="24"/>
        </w:rPr>
        <w:t xml:space="preserve"> </w:t>
      </w:r>
      <w:r>
        <w:rPr>
          <w:rFonts w:ascii="Times New Roman" w:hAnsi="Times New Roman"/>
          <w:sz w:val="24"/>
          <w:szCs w:val="24"/>
        </w:rPr>
        <w:t>Б-ћелијски лимфом 2 (</w:t>
      </w:r>
      <w:r w:rsidRPr="00E90236">
        <w:rPr>
          <w:rFonts w:ascii="Times New Roman" w:hAnsi="Times New Roman"/>
          <w:i/>
          <w:sz w:val="24"/>
          <w:szCs w:val="24"/>
        </w:rPr>
        <w:t>Bcl 2</w:t>
      </w:r>
      <w:r>
        <w:rPr>
          <w:rFonts w:ascii="Times New Roman" w:hAnsi="Times New Roman"/>
          <w:sz w:val="24"/>
          <w:szCs w:val="24"/>
        </w:rPr>
        <w:t>)</w:t>
      </w:r>
      <w:r w:rsidRPr="00E90236">
        <w:rPr>
          <w:rFonts w:ascii="Times New Roman" w:hAnsi="Times New Roman"/>
          <w:i/>
          <w:sz w:val="24"/>
          <w:szCs w:val="24"/>
        </w:rPr>
        <w:t>,</w:t>
      </w:r>
      <w:r w:rsidRPr="00443472">
        <w:rPr>
          <w:rFonts w:ascii="Times New Roman" w:hAnsi="Times New Roman"/>
          <w:sz w:val="24"/>
          <w:szCs w:val="24"/>
        </w:rPr>
        <w:t xml:space="preserve"> хистон деацетилаза 2</w:t>
      </w:r>
      <w:r w:rsidRPr="00E90236">
        <w:rPr>
          <w:rFonts w:ascii="Times New Roman" w:hAnsi="Times New Roman"/>
          <w:i/>
          <w:sz w:val="24"/>
          <w:szCs w:val="24"/>
        </w:rPr>
        <w:t xml:space="preserve"> </w:t>
      </w:r>
      <w:r>
        <w:rPr>
          <w:rFonts w:ascii="Times New Roman" w:hAnsi="Times New Roman"/>
          <w:sz w:val="24"/>
          <w:szCs w:val="24"/>
        </w:rPr>
        <w:t>(</w:t>
      </w:r>
      <w:r w:rsidRPr="00E90236">
        <w:rPr>
          <w:rFonts w:ascii="Times New Roman" w:hAnsi="Times New Roman"/>
          <w:i/>
          <w:sz w:val="24"/>
          <w:szCs w:val="24"/>
        </w:rPr>
        <w:t>HDAC2</w:t>
      </w:r>
      <w:r>
        <w:rPr>
          <w:rFonts w:ascii="Times New Roman" w:hAnsi="Times New Roman"/>
          <w:sz w:val="24"/>
          <w:szCs w:val="24"/>
        </w:rPr>
        <w:t>)</w:t>
      </w:r>
      <w:r w:rsidRPr="00E90236">
        <w:rPr>
          <w:rFonts w:ascii="Times New Roman" w:hAnsi="Times New Roman"/>
          <w:i/>
          <w:sz w:val="24"/>
          <w:szCs w:val="24"/>
        </w:rPr>
        <w:t xml:space="preserve">, </w:t>
      </w:r>
      <w:r>
        <w:rPr>
          <w:rFonts w:ascii="Times New Roman" w:hAnsi="Times New Roman"/>
          <w:sz w:val="24"/>
          <w:szCs w:val="24"/>
        </w:rPr>
        <w:t>протеин киназа Б (</w:t>
      </w:r>
      <w:r w:rsidRPr="00E90236">
        <w:rPr>
          <w:rFonts w:ascii="Times New Roman" w:hAnsi="Times New Roman"/>
          <w:i/>
          <w:sz w:val="24"/>
          <w:szCs w:val="24"/>
        </w:rPr>
        <w:t>AKT</w:t>
      </w:r>
      <w:r>
        <w:rPr>
          <w:rFonts w:ascii="Times New Roman" w:hAnsi="Times New Roman"/>
          <w:iCs/>
          <w:sz w:val="24"/>
          <w:szCs w:val="24"/>
        </w:rPr>
        <w:t>)</w:t>
      </w:r>
      <w:r w:rsidRPr="00E90236">
        <w:rPr>
          <w:rFonts w:ascii="Times New Roman" w:hAnsi="Times New Roman"/>
          <w:iCs/>
          <w:sz w:val="24"/>
          <w:szCs w:val="24"/>
        </w:rPr>
        <w:t xml:space="preserve"> и </w:t>
      </w:r>
      <w:r w:rsidRPr="002C257E">
        <w:rPr>
          <w:rFonts w:ascii="Times New Roman" w:hAnsi="Times New Roman"/>
          <w:sz w:val="24"/>
          <w:szCs w:val="24"/>
          <w:shd w:val="clear" w:color="auto" w:fill="FFFFFF"/>
        </w:rPr>
        <w:t>мамалијски циљ рапамицина</w:t>
      </w:r>
      <w:r>
        <w:rPr>
          <w:rFonts w:ascii="Arial" w:hAnsi="Arial" w:cs="Arial"/>
          <w:color w:val="474747"/>
          <w:sz w:val="19"/>
          <w:szCs w:val="19"/>
          <w:shd w:val="clear" w:color="auto" w:fill="FFFFFF"/>
        </w:rPr>
        <w:t xml:space="preserve"> </w:t>
      </w:r>
      <w:r>
        <w:rPr>
          <w:rFonts w:ascii="Times New Roman" w:hAnsi="Times New Roman"/>
          <w:sz w:val="24"/>
          <w:szCs w:val="24"/>
        </w:rPr>
        <w:t>(</w:t>
      </w:r>
      <w:r w:rsidRPr="00E90236">
        <w:rPr>
          <w:rFonts w:ascii="Times New Roman" w:hAnsi="Times New Roman"/>
          <w:i/>
          <w:sz w:val="24"/>
          <w:szCs w:val="24"/>
        </w:rPr>
        <w:t>mTOR</w:t>
      </w:r>
      <w:r>
        <w:rPr>
          <w:rFonts w:ascii="Times New Roman" w:hAnsi="Times New Roman"/>
          <w:sz w:val="24"/>
          <w:szCs w:val="24"/>
        </w:rPr>
        <w:t>)</w:t>
      </w:r>
      <w:r w:rsidRPr="00E90236">
        <w:rPr>
          <w:rFonts w:ascii="Times New Roman" w:hAnsi="Times New Roman"/>
          <w:iCs/>
          <w:sz w:val="24"/>
          <w:szCs w:val="24"/>
        </w:rPr>
        <w:t xml:space="preserve">.  </w:t>
      </w:r>
      <w:r w:rsidRPr="00E90236">
        <w:rPr>
          <w:rFonts w:ascii="Times New Roman" w:hAnsi="Times New Roman"/>
          <w:sz w:val="24"/>
          <w:szCs w:val="24"/>
        </w:rPr>
        <w:t xml:space="preserve"> </w:t>
      </w:r>
    </w:p>
    <w:p w:rsidR="00834451" w:rsidRDefault="003C4D6E">
      <w:pPr>
        <w:pStyle w:val="ListParagraph"/>
        <w:numPr>
          <w:ilvl w:val="0"/>
          <w:numId w:val="14"/>
        </w:numPr>
        <w:suppressAutoHyphens/>
        <w:rPr>
          <w:b/>
        </w:rPr>
      </w:pPr>
      <w:r w:rsidRPr="003C4D6E">
        <w:rPr>
          <w:b/>
        </w:rPr>
        <w:t>Мултидисциплинарност теме</w:t>
      </w:r>
    </w:p>
    <w:p w:rsidR="00834451" w:rsidRDefault="00834451">
      <w:pPr>
        <w:pStyle w:val="ListParagraph"/>
        <w:suppressAutoHyphens/>
        <w:ind w:left="0"/>
        <w:rPr>
          <w:b/>
        </w:rPr>
      </w:pPr>
    </w:p>
    <w:p w:rsidR="00356691" w:rsidRDefault="00356691" w:rsidP="00356691">
      <w:pPr>
        <w:pStyle w:val="ListParagraph"/>
        <w:suppressAutoHyphens/>
        <w:ind w:left="0"/>
        <w:jc w:val="both"/>
        <w:rPr>
          <w:b/>
        </w:rPr>
      </w:pPr>
      <w:r w:rsidRPr="003C4D6E">
        <w:t xml:space="preserve">Mултидисциплинарност теме ове докторске дисертације огледа се у обједињавању знања и постојећих резултата истраживања различитих научних дисциплина. Две основне дисциплине </w:t>
      </w:r>
      <w:r>
        <w:t xml:space="preserve">на којима се дисертација заснива </w:t>
      </w:r>
      <w:r w:rsidRPr="003C4D6E">
        <w:t>су област</w:t>
      </w:r>
      <w:r>
        <w:t>и</w:t>
      </w:r>
      <w:r w:rsidRPr="003C4D6E">
        <w:t xml:space="preserve"> науке о материјалима и медицине шире, </w:t>
      </w:r>
      <w:r>
        <w:t xml:space="preserve">а </w:t>
      </w:r>
      <w:r w:rsidRPr="003C4D6E">
        <w:t>уже нанотехнологиј</w:t>
      </w:r>
      <w:r>
        <w:t>а</w:t>
      </w:r>
      <w:r w:rsidRPr="003C4D6E">
        <w:t xml:space="preserve"> и базичн</w:t>
      </w:r>
      <w:r>
        <w:t>а</w:t>
      </w:r>
      <w:r w:rsidRPr="003C4D6E">
        <w:t xml:space="preserve"> стоматологиј</w:t>
      </w:r>
      <w:r>
        <w:t>а</w:t>
      </w:r>
      <w:r w:rsidRPr="003C4D6E">
        <w:t xml:space="preserve">. </w:t>
      </w:r>
    </w:p>
    <w:p w:rsidR="00356691" w:rsidRPr="00800446" w:rsidRDefault="00356691" w:rsidP="00356691">
      <w:pPr>
        <w:spacing w:after="0" w:line="240" w:lineRule="auto"/>
        <w:jc w:val="both"/>
        <w:rPr>
          <w:rFonts w:ascii="Times New Roman" w:hAnsi="Times New Roman"/>
          <w:sz w:val="24"/>
          <w:szCs w:val="24"/>
          <w:lang w:val="en-GB"/>
        </w:rPr>
      </w:pPr>
      <w:r w:rsidRPr="003C4D6E">
        <w:rPr>
          <w:rFonts w:ascii="Times New Roman" w:hAnsi="Times New Roman"/>
          <w:sz w:val="24"/>
          <w:szCs w:val="24"/>
        </w:rPr>
        <w:lastRenderedPageBreak/>
        <w:t xml:space="preserve">Област нанотехнологије омогућава методолошку основу за имплементацију </w:t>
      </w:r>
      <w:r w:rsidRPr="002E4E0A">
        <w:rPr>
          <w:rFonts w:ascii="Times New Roman" w:hAnsi="Times New Roman"/>
          <w:sz w:val="24"/>
          <w:szCs w:val="24"/>
        </w:rPr>
        <w:t>нових метода синтезе, процесирања и дизајнирања наночестица контролисаних својстава</w:t>
      </w:r>
      <w:r>
        <w:rPr>
          <w:rFonts w:ascii="Times New Roman" w:hAnsi="Times New Roman"/>
          <w:sz w:val="24"/>
          <w:szCs w:val="24"/>
        </w:rPr>
        <w:t>,</w:t>
      </w:r>
      <w:r w:rsidRPr="002E4E0A">
        <w:rPr>
          <w:rFonts w:ascii="Times New Roman" w:hAnsi="Times New Roman"/>
          <w:sz w:val="24"/>
          <w:szCs w:val="24"/>
        </w:rPr>
        <w:t xml:space="preserve"> а погодних </w:t>
      </w:r>
      <w:r w:rsidR="00A70200">
        <w:rPr>
          <w:rFonts w:ascii="Times New Roman" w:hAnsi="Times New Roman"/>
          <w:sz w:val="24"/>
          <w:szCs w:val="24"/>
        </w:rPr>
        <w:t xml:space="preserve">за </w:t>
      </w:r>
      <w:r w:rsidRPr="002E4E0A">
        <w:rPr>
          <w:rFonts w:ascii="Times New Roman" w:hAnsi="Times New Roman"/>
          <w:sz w:val="24"/>
          <w:szCs w:val="24"/>
        </w:rPr>
        <w:t>примену у медицини и стоматологији. Нова знања у области синтезе наночестица на молекулском нивоу омогућава пројектовану синтезу честица контролиса</w:t>
      </w:r>
      <w:r w:rsidR="00A70200">
        <w:rPr>
          <w:rFonts w:ascii="Times New Roman" w:hAnsi="Times New Roman"/>
          <w:sz w:val="24"/>
          <w:szCs w:val="24"/>
        </w:rPr>
        <w:t xml:space="preserve">них и жељених физичко-хемијских </w:t>
      </w:r>
      <w:r w:rsidRPr="002E4E0A">
        <w:rPr>
          <w:rFonts w:ascii="Times New Roman" w:hAnsi="Times New Roman"/>
          <w:sz w:val="24"/>
          <w:szCs w:val="24"/>
        </w:rPr>
        <w:t>својстава. Област</w:t>
      </w:r>
      <w:r>
        <w:rPr>
          <w:rFonts w:ascii="Times New Roman" w:hAnsi="Times New Roman"/>
          <w:sz w:val="24"/>
          <w:szCs w:val="24"/>
        </w:rPr>
        <w:t>и</w:t>
      </w:r>
      <w:r w:rsidRPr="002E4E0A">
        <w:rPr>
          <w:rFonts w:ascii="Times New Roman" w:hAnsi="Times New Roman"/>
          <w:sz w:val="24"/>
          <w:szCs w:val="24"/>
        </w:rPr>
        <w:t xml:space="preserve"> медицине и базичне стоматологије својим техникама, процедурама и уређајима омогућава</w:t>
      </w:r>
      <w:r>
        <w:rPr>
          <w:rFonts w:ascii="Times New Roman" w:hAnsi="Times New Roman"/>
          <w:sz w:val="24"/>
          <w:szCs w:val="24"/>
        </w:rPr>
        <w:t>ју</w:t>
      </w:r>
      <w:r w:rsidRPr="002E4E0A">
        <w:rPr>
          <w:rFonts w:ascii="Times New Roman" w:hAnsi="Times New Roman"/>
          <w:sz w:val="24"/>
          <w:szCs w:val="24"/>
        </w:rPr>
        <w:t xml:space="preserve"> изолацију, третман</w:t>
      </w:r>
      <w:r>
        <w:rPr>
          <w:rFonts w:ascii="Times New Roman" w:hAnsi="Times New Roman"/>
          <w:sz w:val="24"/>
          <w:szCs w:val="24"/>
        </w:rPr>
        <w:t>, као и мониторинг метаболи</w:t>
      </w:r>
      <w:r w:rsidRPr="002E4E0A">
        <w:rPr>
          <w:rFonts w:ascii="Times New Roman" w:hAnsi="Times New Roman"/>
          <w:sz w:val="24"/>
          <w:szCs w:val="24"/>
        </w:rPr>
        <w:t xml:space="preserve">чких активности различитих врста ћелијских линија (здравих и </w:t>
      </w:r>
      <w:r>
        <w:rPr>
          <w:rFonts w:ascii="Times New Roman" w:hAnsi="Times New Roman"/>
          <w:sz w:val="24"/>
          <w:szCs w:val="24"/>
        </w:rPr>
        <w:t>малигних</w:t>
      </w:r>
      <w:r w:rsidRPr="002E4E0A">
        <w:rPr>
          <w:rFonts w:ascii="Times New Roman" w:hAnsi="Times New Roman"/>
          <w:sz w:val="24"/>
          <w:szCs w:val="24"/>
        </w:rPr>
        <w:t>). Обједињавањем новостечених знања, вештина, технологије и до сада стечених искустава из области нанотехнологија и бионаноматеријала</w:t>
      </w:r>
      <w:r>
        <w:rPr>
          <w:rFonts w:ascii="Times New Roman" w:hAnsi="Times New Roman"/>
          <w:sz w:val="24"/>
          <w:szCs w:val="24"/>
        </w:rPr>
        <w:t>,</w:t>
      </w:r>
      <w:r w:rsidRPr="002E4E0A">
        <w:rPr>
          <w:rFonts w:ascii="Times New Roman" w:hAnsi="Times New Roman"/>
          <w:sz w:val="24"/>
          <w:szCs w:val="24"/>
        </w:rPr>
        <w:t xml:space="preserve"> као и знања, приступа, технике и методологије медицине и стоматологије, остварила би се основна база мултидисциплинарности теме. У свету је последњих година приметан зачетак нове научне дисциплине</w:t>
      </w:r>
      <w:r w:rsidR="00596338">
        <w:rPr>
          <w:rFonts w:ascii="Times New Roman" w:hAnsi="Times New Roman"/>
          <w:sz w:val="24"/>
          <w:szCs w:val="24"/>
        </w:rPr>
        <w:t xml:space="preserve"> - наноонкологије, која обједињује</w:t>
      </w:r>
      <w:r w:rsidRPr="002E4E0A">
        <w:rPr>
          <w:rFonts w:ascii="Times New Roman" w:hAnsi="Times New Roman"/>
          <w:sz w:val="24"/>
          <w:szCs w:val="24"/>
        </w:rPr>
        <w:t xml:space="preserve"> знања инжењера нанобиотехнологије и лекара онколога. Мултидисциплинарност предложене теме могла би</w:t>
      </w:r>
      <w:r w:rsidR="00596338">
        <w:rPr>
          <w:rFonts w:ascii="Times New Roman" w:hAnsi="Times New Roman"/>
          <w:sz w:val="24"/>
          <w:szCs w:val="24"/>
        </w:rPr>
        <w:t xml:space="preserve"> се сматрати блиском и поменутој новој</w:t>
      </w:r>
      <w:r w:rsidRPr="002E4E0A">
        <w:rPr>
          <w:rFonts w:ascii="Times New Roman" w:hAnsi="Times New Roman"/>
          <w:sz w:val="24"/>
          <w:szCs w:val="24"/>
        </w:rPr>
        <w:t xml:space="preserve"> научној дисциплини у свету.</w:t>
      </w:r>
    </w:p>
    <w:p w:rsidR="001951EE" w:rsidRPr="001F4B6C" w:rsidRDefault="001951EE" w:rsidP="002E4E0A">
      <w:pPr>
        <w:spacing w:after="0" w:line="240" w:lineRule="auto"/>
        <w:jc w:val="both"/>
        <w:rPr>
          <w:rFonts w:ascii="Times New Roman" w:hAnsi="Times New Roman"/>
          <w:sz w:val="24"/>
          <w:szCs w:val="24"/>
        </w:rPr>
      </w:pPr>
    </w:p>
    <w:p w:rsidR="00EC6557" w:rsidRPr="002E4E0A" w:rsidRDefault="003C4D6E" w:rsidP="002E4E0A">
      <w:pPr>
        <w:numPr>
          <w:ilvl w:val="0"/>
          <w:numId w:val="14"/>
        </w:numPr>
        <w:spacing w:after="0" w:line="240" w:lineRule="auto"/>
        <w:jc w:val="both"/>
        <w:rPr>
          <w:rFonts w:ascii="Times New Roman" w:hAnsi="Times New Roman"/>
          <w:sz w:val="24"/>
          <w:szCs w:val="24"/>
        </w:rPr>
      </w:pPr>
      <w:r w:rsidRPr="003C4D6E">
        <w:rPr>
          <w:rFonts w:ascii="Times New Roman" w:hAnsi="Times New Roman"/>
          <w:b/>
          <w:sz w:val="24"/>
          <w:szCs w:val="24"/>
        </w:rPr>
        <w:t>Очекивани научни допринос докторске дисертације</w:t>
      </w:r>
    </w:p>
    <w:p w:rsidR="00EC6557" w:rsidRPr="002E4E0A" w:rsidRDefault="00EC6557" w:rsidP="002E4E0A">
      <w:pPr>
        <w:pStyle w:val="ListParagraph"/>
        <w:ind w:left="852"/>
        <w:rPr>
          <w:b/>
        </w:rPr>
      </w:pPr>
    </w:p>
    <w:p w:rsidR="001F4B6C" w:rsidRDefault="001F4B6C" w:rsidP="001F4B6C">
      <w:pPr>
        <w:suppressAutoHyphens/>
        <w:spacing w:after="0" w:line="240" w:lineRule="auto"/>
        <w:jc w:val="both"/>
        <w:rPr>
          <w:rFonts w:ascii="Times New Roman" w:hAnsi="Times New Roman"/>
          <w:sz w:val="24"/>
          <w:szCs w:val="24"/>
        </w:rPr>
      </w:pPr>
      <w:r w:rsidRPr="003C4D6E">
        <w:rPr>
          <w:rFonts w:ascii="Times New Roman" w:hAnsi="Times New Roman"/>
          <w:sz w:val="24"/>
          <w:szCs w:val="24"/>
        </w:rPr>
        <w:t xml:space="preserve">Примарни научни допринос докторске дисертације усмерен је ка </w:t>
      </w:r>
      <w:r>
        <w:rPr>
          <w:rFonts w:ascii="Times New Roman" w:hAnsi="Times New Roman"/>
          <w:sz w:val="24"/>
          <w:szCs w:val="24"/>
        </w:rPr>
        <w:t>стицању</w:t>
      </w:r>
      <w:r w:rsidRPr="003C4D6E">
        <w:rPr>
          <w:rFonts w:ascii="Times New Roman" w:hAnsi="Times New Roman"/>
          <w:sz w:val="24"/>
          <w:szCs w:val="24"/>
        </w:rPr>
        <w:t xml:space="preserve"> нових знања у области испитивања могућности примене наночестичних материјала и нанотехнологија у </w:t>
      </w:r>
      <w:r w:rsidR="00992282">
        <w:rPr>
          <w:rFonts w:ascii="Times New Roman" w:hAnsi="Times New Roman"/>
          <w:sz w:val="24"/>
          <w:szCs w:val="24"/>
        </w:rPr>
        <w:t>превенцији и лечењ</w:t>
      </w:r>
      <w:r>
        <w:rPr>
          <w:rFonts w:ascii="Times New Roman" w:hAnsi="Times New Roman"/>
          <w:sz w:val="24"/>
          <w:szCs w:val="24"/>
        </w:rPr>
        <w:t>у малигних тумора</w:t>
      </w:r>
      <w:r w:rsidRPr="003C4D6E">
        <w:rPr>
          <w:rFonts w:ascii="Times New Roman" w:hAnsi="Times New Roman"/>
          <w:sz w:val="24"/>
          <w:szCs w:val="24"/>
        </w:rPr>
        <w:t xml:space="preserve">. </w:t>
      </w:r>
      <w:r>
        <w:rPr>
          <w:rFonts w:ascii="Times New Roman" w:hAnsi="Times New Roman"/>
          <w:sz w:val="24"/>
          <w:szCs w:val="24"/>
        </w:rPr>
        <w:t>При томе се могу издвојити појединачни научни доприноси:</w:t>
      </w:r>
    </w:p>
    <w:p w:rsidR="001F4B6C" w:rsidRDefault="001F4B6C" w:rsidP="001F4B6C">
      <w:pPr>
        <w:pStyle w:val="ListParagraph"/>
        <w:numPr>
          <w:ilvl w:val="0"/>
          <w:numId w:val="8"/>
        </w:numPr>
        <w:suppressAutoHyphens/>
        <w:jc w:val="both"/>
      </w:pPr>
      <w:r>
        <w:t>Оптимизација поступка добијања прахова и превлака на бази наночестичног калцијум фосфата која би омогућила дефинисање смерница за циљано добијање биоактивних биоматеријала са жељеним својствима посебно у области антитуморске активности и анти-инфлама</w:t>
      </w:r>
      <w:r w:rsidR="00A70200">
        <w:t>торн</w:t>
      </w:r>
      <w:r>
        <w:t>ог дејства;</w:t>
      </w:r>
    </w:p>
    <w:p w:rsidR="001F4B6C" w:rsidRDefault="001F4B6C" w:rsidP="001F4B6C">
      <w:pPr>
        <w:pStyle w:val="ListParagraph"/>
        <w:numPr>
          <w:ilvl w:val="0"/>
          <w:numId w:val="8"/>
        </w:numPr>
        <w:suppressAutoHyphens/>
        <w:jc w:val="both"/>
      </w:pPr>
      <w:r>
        <w:t>Дефинисање механизама антитуморске активности односно анти-инфламаторне активности наночестица</w:t>
      </w:r>
      <w:r w:rsidRPr="003C4D6E">
        <w:rPr>
          <w:i/>
        </w:rPr>
        <w:t xml:space="preserve"> </w:t>
      </w:r>
      <w:r>
        <w:t xml:space="preserve">помоћу </w:t>
      </w:r>
      <w:r w:rsidRPr="003C4D6E">
        <w:rPr>
          <w:i/>
        </w:rPr>
        <w:t>in vitro</w:t>
      </w:r>
      <w:r w:rsidRPr="003C4D6E">
        <w:t xml:space="preserve"> истраживања</w:t>
      </w:r>
      <w:r>
        <w:t xml:space="preserve"> биоматеријала на бази наночестичног калцијум фосфата;</w:t>
      </w:r>
    </w:p>
    <w:p w:rsidR="001F4B6C" w:rsidRDefault="001F4B6C" w:rsidP="001F4B6C">
      <w:pPr>
        <w:pStyle w:val="ListParagraph"/>
        <w:numPr>
          <w:ilvl w:val="0"/>
          <w:numId w:val="8"/>
        </w:numPr>
        <w:suppressAutoHyphens/>
        <w:jc w:val="both"/>
      </w:pPr>
      <w:r>
        <w:t xml:space="preserve">Дефинисање феномена селективности као једног од примарних и важних за стратегију развоја нових терапијских протокола са смањеним контраиндикацијама у лечењу малигних тумора а са биоматеријалима на бази наночестичног калцијум фосфата.  </w:t>
      </w:r>
    </w:p>
    <w:p w:rsidR="001F4B6C" w:rsidRDefault="001F4B6C" w:rsidP="001F4B6C">
      <w:pPr>
        <w:pStyle w:val="ListParagraph"/>
        <w:numPr>
          <w:ilvl w:val="0"/>
          <w:numId w:val="8"/>
        </w:numPr>
        <w:suppressAutoHyphens/>
        <w:jc w:val="both"/>
      </w:pPr>
      <w:r w:rsidRPr="00C07535">
        <w:t>Нова</w:t>
      </w:r>
      <w:r>
        <w:t xml:space="preserve"> знања и до сада неоткривени феномени у </w:t>
      </w:r>
      <w:r w:rsidRPr="003C4D6E">
        <w:t xml:space="preserve">међуслоју </w:t>
      </w:r>
      <w:r>
        <w:t>површина мембране малигне ћелије – површина честице (биоматеријала) која би довела</w:t>
      </w:r>
      <w:r w:rsidR="002A607A">
        <w:t xml:space="preserve"> до напредка у разумевању тумор</w:t>
      </w:r>
      <w:r>
        <w:t xml:space="preserve">огенезе. </w:t>
      </w:r>
      <w:r>
        <w:rPr>
          <w:i/>
        </w:rPr>
        <w:t xml:space="preserve"> </w:t>
      </w:r>
    </w:p>
    <w:p w:rsidR="001F4B6C" w:rsidRDefault="001F4B6C" w:rsidP="001F4B6C">
      <w:pPr>
        <w:suppressAutoHyphens/>
        <w:spacing w:after="0" w:line="240" w:lineRule="auto"/>
        <w:ind w:firstLine="720"/>
        <w:jc w:val="both"/>
        <w:rPr>
          <w:rFonts w:ascii="Times New Roman" w:hAnsi="Times New Roman"/>
          <w:sz w:val="24"/>
          <w:szCs w:val="24"/>
          <w:lang w:val="en-GB"/>
        </w:rPr>
      </w:pPr>
      <w:r w:rsidRPr="003C4D6E">
        <w:rPr>
          <w:rFonts w:ascii="Times New Roman" w:hAnsi="Times New Roman"/>
          <w:sz w:val="24"/>
          <w:szCs w:val="24"/>
        </w:rPr>
        <w:t>Истраживања која би се спровела у оквиру предложене докторске дисертације су у основи фундаментална, али у исто време усмерана и ка примењеним. Планирани резултати у докторској дисертацији делом би могли да буду основа за наредна пре</w:t>
      </w:r>
      <w:r>
        <w:rPr>
          <w:rFonts w:ascii="Times New Roman" w:hAnsi="Times New Roman"/>
          <w:sz w:val="24"/>
          <w:szCs w:val="24"/>
        </w:rPr>
        <w:t>т</w:t>
      </w:r>
      <w:r w:rsidRPr="003C4D6E">
        <w:rPr>
          <w:rFonts w:ascii="Times New Roman" w:hAnsi="Times New Roman"/>
          <w:sz w:val="24"/>
          <w:szCs w:val="24"/>
        </w:rPr>
        <w:t xml:space="preserve">клиничка и клиничка истраживања </w:t>
      </w:r>
      <w:r>
        <w:rPr>
          <w:rFonts w:ascii="Times New Roman" w:hAnsi="Times New Roman"/>
          <w:sz w:val="24"/>
          <w:szCs w:val="24"/>
        </w:rPr>
        <w:t xml:space="preserve">нових терапеутских агенаса </w:t>
      </w:r>
      <w:r w:rsidRPr="003C4D6E">
        <w:rPr>
          <w:rFonts w:ascii="Times New Roman" w:hAnsi="Times New Roman"/>
          <w:sz w:val="24"/>
          <w:szCs w:val="24"/>
        </w:rPr>
        <w:t xml:space="preserve">од значаја не само за науку, него и за друштво </w:t>
      </w:r>
      <w:r>
        <w:rPr>
          <w:rFonts w:ascii="Times New Roman" w:hAnsi="Times New Roman"/>
          <w:sz w:val="24"/>
          <w:szCs w:val="24"/>
        </w:rPr>
        <w:t>у целини</w:t>
      </w:r>
      <w:r w:rsidRPr="003C4D6E">
        <w:rPr>
          <w:rFonts w:ascii="Times New Roman" w:hAnsi="Times New Roman"/>
          <w:sz w:val="24"/>
          <w:szCs w:val="24"/>
        </w:rPr>
        <w:t>, у домену здравља.</w:t>
      </w:r>
    </w:p>
    <w:p w:rsidR="00B17AFC" w:rsidRDefault="00B17AFC" w:rsidP="001F4B6C">
      <w:pPr>
        <w:suppressAutoHyphens/>
        <w:spacing w:after="0" w:line="240" w:lineRule="auto"/>
        <w:ind w:firstLine="720"/>
        <w:jc w:val="both"/>
        <w:rPr>
          <w:rFonts w:ascii="Times New Roman" w:hAnsi="Times New Roman"/>
          <w:sz w:val="24"/>
          <w:szCs w:val="24"/>
          <w:lang w:val="en-GB"/>
        </w:rPr>
      </w:pPr>
    </w:p>
    <w:p w:rsidR="00B17AFC" w:rsidRDefault="00B17AFC" w:rsidP="001F4B6C">
      <w:pPr>
        <w:suppressAutoHyphens/>
        <w:spacing w:after="0" w:line="240" w:lineRule="auto"/>
        <w:ind w:firstLine="720"/>
        <w:jc w:val="both"/>
        <w:rPr>
          <w:rFonts w:ascii="Times New Roman" w:hAnsi="Times New Roman"/>
          <w:sz w:val="24"/>
          <w:szCs w:val="24"/>
          <w:lang w:val="en-GB"/>
        </w:rPr>
      </w:pPr>
    </w:p>
    <w:p w:rsidR="00B17AFC" w:rsidRDefault="00B17AFC" w:rsidP="001F4B6C">
      <w:pPr>
        <w:suppressAutoHyphens/>
        <w:spacing w:after="0" w:line="240" w:lineRule="auto"/>
        <w:ind w:firstLine="720"/>
        <w:jc w:val="both"/>
        <w:rPr>
          <w:rFonts w:ascii="Times New Roman" w:hAnsi="Times New Roman"/>
          <w:sz w:val="24"/>
          <w:szCs w:val="24"/>
          <w:lang w:val="en-GB"/>
        </w:rPr>
      </w:pPr>
    </w:p>
    <w:p w:rsidR="00B17AFC" w:rsidRDefault="00B17AFC" w:rsidP="001F4B6C">
      <w:pPr>
        <w:suppressAutoHyphens/>
        <w:spacing w:after="0" w:line="240" w:lineRule="auto"/>
        <w:ind w:firstLine="720"/>
        <w:jc w:val="both"/>
        <w:rPr>
          <w:rFonts w:ascii="Times New Roman" w:hAnsi="Times New Roman"/>
          <w:sz w:val="24"/>
          <w:szCs w:val="24"/>
          <w:lang w:val="en-GB"/>
        </w:rPr>
      </w:pPr>
    </w:p>
    <w:p w:rsidR="003B584C" w:rsidRPr="00030325" w:rsidRDefault="003B584C">
      <w:pPr>
        <w:spacing w:after="0" w:line="240" w:lineRule="auto"/>
        <w:jc w:val="both"/>
        <w:rPr>
          <w:rFonts w:ascii="Times New Roman" w:hAnsi="Times New Roman"/>
          <w:iCs/>
          <w:sz w:val="24"/>
          <w:szCs w:val="24"/>
        </w:rPr>
      </w:pPr>
    </w:p>
    <w:p w:rsidR="00B17AFC" w:rsidRDefault="003C4D6E" w:rsidP="00B17AFC">
      <w:pPr>
        <w:numPr>
          <w:ilvl w:val="0"/>
          <w:numId w:val="14"/>
        </w:numPr>
        <w:spacing w:after="0" w:line="240" w:lineRule="auto"/>
        <w:jc w:val="both"/>
        <w:rPr>
          <w:rFonts w:ascii="Times New Roman" w:hAnsi="Times New Roman"/>
          <w:b/>
          <w:iCs/>
          <w:sz w:val="24"/>
          <w:szCs w:val="24"/>
        </w:rPr>
      </w:pPr>
      <w:r w:rsidRPr="003C4D6E">
        <w:rPr>
          <w:rFonts w:ascii="Times New Roman" w:hAnsi="Times New Roman"/>
          <w:b/>
          <w:iCs/>
          <w:sz w:val="24"/>
          <w:szCs w:val="24"/>
        </w:rPr>
        <w:lastRenderedPageBreak/>
        <w:t>Сагласност одговарајућег етичког комитета о етичким аспектима предложене теме</w:t>
      </w:r>
    </w:p>
    <w:p w:rsidR="00B17AFC" w:rsidRPr="00B17AFC" w:rsidRDefault="00B17AFC" w:rsidP="00B17AFC">
      <w:pPr>
        <w:spacing w:after="0" w:line="240" w:lineRule="auto"/>
        <w:ind w:left="360"/>
        <w:jc w:val="both"/>
        <w:rPr>
          <w:rFonts w:ascii="Times New Roman" w:hAnsi="Times New Roman"/>
          <w:b/>
          <w:iCs/>
          <w:sz w:val="24"/>
          <w:szCs w:val="24"/>
        </w:rPr>
      </w:pPr>
    </w:p>
    <w:p w:rsidR="00A70200" w:rsidRPr="00A70200" w:rsidRDefault="00A70200" w:rsidP="003B584C">
      <w:pPr>
        <w:spacing w:after="0" w:line="240" w:lineRule="auto"/>
        <w:jc w:val="both"/>
        <w:rPr>
          <w:rFonts w:ascii="Times New Roman" w:hAnsi="Times New Roman"/>
          <w:b/>
          <w:iCs/>
          <w:sz w:val="24"/>
          <w:szCs w:val="24"/>
        </w:rPr>
      </w:pPr>
      <w:r>
        <w:rPr>
          <w:rFonts w:ascii="Times New Roman" w:hAnsi="Times New Roman"/>
          <w:i/>
        </w:rPr>
        <w:t>I</w:t>
      </w:r>
      <w:r w:rsidRPr="00F761DA">
        <w:rPr>
          <w:rFonts w:ascii="Times New Roman" w:hAnsi="Times New Roman"/>
          <w:i/>
        </w:rPr>
        <w:t>n vitro</w:t>
      </w:r>
      <w:r w:rsidRPr="003C4D6E">
        <w:rPr>
          <w:rFonts w:ascii="Times New Roman" w:hAnsi="Times New Roman"/>
        </w:rPr>
        <w:t xml:space="preserve"> </w:t>
      </w:r>
      <w:r>
        <w:rPr>
          <w:rFonts w:ascii="Times New Roman" w:hAnsi="Times New Roman"/>
          <w:sz w:val="24"/>
          <w:szCs w:val="24"/>
        </w:rPr>
        <w:t xml:space="preserve">истраживањe којe je део </w:t>
      </w:r>
      <w:r w:rsidRPr="003C4D6E">
        <w:rPr>
          <w:rFonts w:ascii="Times New Roman" w:hAnsi="Times New Roman"/>
          <w:sz w:val="24"/>
          <w:szCs w:val="24"/>
        </w:rPr>
        <w:t>докторске дисертације</w:t>
      </w:r>
      <w:r>
        <w:rPr>
          <w:rFonts w:ascii="Times New Roman" w:hAnsi="Times New Roman"/>
          <w:sz w:val="24"/>
          <w:szCs w:val="24"/>
        </w:rPr>
        <w:t>,</w:t>
      </w:r>
      <w:r w:rsidRPr="003C4D6E">
        <w:rPr>
          <w:rFonts w:ascii="Times New Roman" w:hAnsi="Times New Roman"/>
          <w:sz w:val="24"/>
          <w:szCs w:val="24"/>
        </w:rPr>
        <w:t xml:space="preserve"> одобрен</w:t>
      </w:r>
      <w:r>
        <w:rPr>
          <w:rFonts w:ascii="Times New Roman" w:hAnsi="Times New Roman"/>
          <w:sz w:val="24"/>
          <w:szCs w:val="24"/>
        </w:rPr>
        <w:t>o</w:t>
      </w:r>
      <w:r w:rsidRPr="003C4D6E">
        <w:rPr>
          <w:rFonts w:ascii="Times New Roman" w:hAnsi="Times New Roman"/>
          <w:sz w:val="24"/>
          <w:szCs w:val="24"/>
        </w:rPr>
        <w:t xml:space="preserve"> је </w:t>
      </w:r>
      <w:r w:rsidR="003C4D6E" w:rsidRPr="003B584C">
        <w:rPr>
          <w:rFonts w:ascii="Times New Roman" w:hAnsi="Times New Roman"/>
          <w:sz w:val="24"/>
          <w:szCs w:val="24"/>
        </w:rPr>
        <w:t>од стране Етичког комитета Стоматолошког факултета Универзитета у Београду, који је дао сагласност на студију 11. децембара 2024. године, шифра протокола 36/37.</w:t>
      </w:r>
    </w:p>
    <w:p w:rsidR="002B4BA9" w:rsidRDefault="002B4BA9">
      <w:pPr>
        <w:spacing w:after="0" w:line="240" w:lineRule="auto"/>
        <w:jc w:val="both"/>
        <w:rPr>
          <w:rFonts w:ascii="Times New Roman" w:hAnsi="Times New Roman"/>
          <w:sz w:val="24"/>
          <w:szCs w:val="24"/>
        </w:rPr>
      </w:pPr>
    </w:p>
    <w:p w:rsidR="00A70200" w:rsidRPr="002E4E0A" w:rsidRDefault="00A70200" w:rsidP="00A70200">
      <w:pPr>
        <w:pStyle w:val="ListParagraph"/>
        <w:numPr>
          <w:ilvl w:val="0"/>
          <w:numId w:val="14"/>
        </w:numPr>
        <w:suppressAutoHyphens/>
        <w:contextualSpacing w:val="0"/>
        <w:jc w:val="both"/>
        <w:rPr>
          <w:b/>
        </w:rPr>
      </w:pPr>
      <w:r w:rsidRPr="002E4E0A">
        <w:rPr>
          <w:b/>
        </w:rPr>
        <w:t xml:space="preserve">Библиографски подаци релевантни за докторску дисертацију </w:t>
      </w:r>
    </w:p>
    <w:p w:rsidR="00A70200" w:rsidRDefault="00A70200" w:rsidP="00A70200">
      <w:pPr>
        <w:spacing w:after="0" w:line="240" w:lineRule="auto"/>
        <w:ind w:left="432"/>
        <w:jc w:val="both"/>
        <w:rPr>
          <w:rFonts w:ascii="Times New Roman" w:hAnsi="Times New Roman"/>
          <w:b/>
          <w:sz w:val="24"/>
          <w:szCs w:val="24"/>
        </w:rPr>
      </w:pPr>
    </w:p>
    <w:p w:rsidR="00A70200" w:rsidRDefault="00A70200" w:rsidP="00A70200">
      <w:pPr>
        <w:pStyle w:val="ListParagraph"/>
        <w:numPr>
          <w:ilvl w:val="0"/>
          <w:numId w:val="3"/>
        </w:numPr>
        <w:suppressAutoHyphens/>
        <w:contextualSpacing w:val="0"/>
        <w:jc w:val="both"/>
        <w:rPr>
          <w:color w:val="000000"/>
          <w:shd w:val="clear" w:color="auto" w:fill="FFFFFF"/>
        </w:rPr>
      </w:pPr>
      <w:r w:rsidRPr="00B2555C">
        <w:rPr>
          <w:color w:val="000000"/>
          <w:shd w:val="clear" w:color="auto" w:fill="FFFFFF"/>
        </w:rPr>
        <w:t>Das, A., Ghosh, S., Ringu, T.</w:t>
      </w:r>
      <w:r w:rsidRPr="00D5381C">
        <w:rPr>
          <w:color w:val="000000"/>
          <w:shd w:val="clear" w:color="auto" w:fill="FFFFFF"/>
        </w:rPr>
        <w:t> </w:t>
      </w:r>
      <w:r w:rsidRPr="00B2555C">
        <w:rPr>
          <w:i/>
          <w:iCs/>
          <w:color w:val="000000"/>
          <w:shd w:val="clear" w:color="auto" w:fill="FFFFFF"/>
        </w:rPr>
        <w:t>et al.</w:t>
      </w:r>
      <w:r w:rsidRPr="00D5381C">
        <w:rPr>
          <w:color w:val="000000"/>
          <w:shd w:val="clear" w:color="auto" w:fill="FFFFFF"/>
        </w:rPr>
        <w:t> </w:t>
      </w:r>
      <w:r w:rsidRPr="00B2555C">
        <w:rPr>
          <w:color w:val="000000"/>
          <w:shd w:val="clear" w:color="auto" w:fill="FFFFFF"/>
        </w:rPr>
        <w:t xml:space="preserve">A Focus on Biomaterials Based on Calcium Phosphate Nanoparticles: </w:t>
      </w:r>
      <w:r>
        <w:rPr>
          <w:color w:val="000000"/>
          <w:shd w:val="clear" w:color="auto" w:fill="FFFFFF"/>
        </w:rPr>
        <w:t>а</w:t>
      </w:r>
      <w:r w:rsidRPr="00B2555C">
        <w:rPr>
          <w:color w:val="000000"/>
          <w:shd w:val="clear" w:color="auto" w:fill="FFFFFF"/>
        </w:rPr>
        <w:t>n Indispensable Tool for Emerging Biomedical Applications.</w:t>
      </w:r>
      <w:r w:rsidRPr="00D5381C">
        <w:rPr>
          <w:color w:val="000000"/>
          <w:shd w:val="clear" w:color="auto" w:fill="FFFFFF"/>
        </w:rPr>
        <w:t> </w:t>
      </w:r>
      <w:r w:rsidRPr="00B2555C">
        <w:rPr>
          <w:color w:val="000000"/>
          <w:shd w:val="clear" w:color="auto" w:fill="FFFFFF"/>
        </w:rPr>
        <w:t xml:space="preserve"> </w:t>
      </w:r>
      <w:r w:rsidRPr="00B2555C">
        <w:rPr>
          <w:i/>
          <w:iCs/>
          <w:color w:val="000000"/>
          <w:shd w:val="clear" w:color="auto" w:fill="FFFFFF"/>
        </w:rPr>
        <w:t xml:space="preserve">BioNanoSci. </w:t>
      </w:r>
      <w:r w:rsidRPr="00B2555C">
        <w:rPr>
          <w:bCs/>
          <w:color w:val="000000"/>
          <w:shd w:val="clear" w:color="auto" w:fill="FFFFFF"/>
        </w:rPr>
        <w:t>13</w:t>
      </w:r>
      <w:r w:rsidRPr="00B2555C">
        <w:rPr>
          <w:color w:val="000000"/>
          <w:shd w:val="clear" w:color="auto" w:fill="FFFFFF"/>
        </w:rPr>
        <w:t>, 795</w:t>
      </w:r>
      <w:r w:rsidRPr="00D5381C">
        <w:rPr>
          <w:color w:val="000000"/>
          <w:shd w:val="clear" w:color="auto" w:fill="FFFFFF"/>
        </w:rPr>
        <w:t>–</w:t>
      </w:r>
      <w:r w:rsidRPr="00B2555C">
        <w:rPr>
          <w:color w:val="000000"/>
          <w:shd w:val="clear" w:color="auto" w:fill="FFFFFF"/>
        </w:rPr>
        <w:t xml:space="preserve">818 (2023). </w:t>
      </w:r>
      <w:hyperlink r:id="rId9" w:history="1">
        <w:r w:rsidRPr="00B2555C">
          <w:rPr>
            <w:rStyle w:val="Hyperlink"/>
            <w:color w:val="000000"/>
            <w:shd w:val="clear" w:color="auto" w:fill="FFFFFF"/>
          </w:rPr>
          <w:t>https://doi.org/10.1007/s12668-023-01081-6</w:t>
        </w:r>
      </w:hyperlink>
      <w:r w:rsidRPr="00B2555C">
        <w:rPr>
          <w:color w:val="000000"/>
          <w:shd w:val="clear" w:color="auto" w:fill="FFFFFF"/>
        </w:rPr>
        <w:t>)</w:t>
      </w:r>
    </w:p>
    <w:p w:rsidR="00A70200" w:rsidRDefault="00A70200" w:rsidP="00A70200">
      <w:pPr>
        <w:pStyle w:val="ListParagraph"/>
        <w:numPr>
          <w:ilvl w:val="0"/>
          <w:numId w:val="3"/>
        </w:numPr>
        <w:suppressAutoHyphens/>
        <w:contextualSpacing w:val="0"/>
        <w:jc w:val="both"/>
        <w:rPr>
          <w:b/>
          <w:color w:val="000000"/>
        </w:rPr>
      </w:pPr>
      <w:r w:rsidRPr="00B2555C">
        <w:rPr>
          <w:color w:val="000000"/>
        </w:rPr>
        <w:t xml:space="preserve">Nie, L., Hou, M., Wang, T. et al. Nanostructured selenium-doped biphasic calcium phosphate with in situ incorporation of silver for antibacterial applications. Sci Rep 10, 13738 (2020). </w:t>
      </w:r>
      <w:hyperlink r:id="rId10" w:history="1">
        <w:r w:rsidRPr="00B2555C">
          <w:rPr>
            <w:rStyle w:val="Hyperlink"/>
            <w:color w:val="000000"/>
          </w:rPr>
          <w:t>https://doi.org/10.1038/s41598-020-70776-7</w:t>
        </w:r>
      </w:hyperlink>
      <w:r w:rsidRPr="00B2555C">
        <w:rPr>
          <w:color w:val="000000"/>
        </w:rPr>
        <w:t xml:space="preserve"> </w:t>
      </w:r>
    </w:p>
    <w:p w:rsidR="00A70200" w:rsidRDefault="00A70200" w:rsidP="00A70200">
      <w:pPr>
        <w:pStyle w:val="ListParagraph"/>
        <w:numPr>
          <w:ilvl w:val="0"/>
          <w:numId w:val="3"/>
        </w:numPr>
        <w:suppressAutoHyphens/>
        <w:contextualSpacing w:val="0"/>
        <w:jc w:val="both"/>
        <w:rPr>
          <w:color w:val="000000"/>
          <w:shd w:val="clear" w:color="auto" w:fill="FFFFFF"/>
        </w:rPr>
      </w:pPr>
      <w:r w:rsidRPr="00B2555C">
        <w:rPr>
          <w:color w:val="000000"/>
        </w:rPr>
        <w:t xml:space="preserve">Unnikrishnan, G., Joy, A., Megha, M. et al. Exploration of inorganic nanoparticles for revolutionary drug delivery applications: a critical review. Discover Nano 18, 157 (2023). </w:t>
      </w:r>
      <w:hyperlink r:id="rId11" w:history="1">
        <w:r w:rsidRPr="00B2555C">
          <w:rPr>
            <w:rStyle w:val="Hyperlink"/>
            <w:color w:val="000000"/>
          </w:rPr>
          <w:t>https://doi.org/10.1186/s11671-023-03943-0</w:t>
        </w:r>
      </w:hyperlink>
    </w:p>
    <w:p w:rsidR="00A70200" w:rsidRDefault="00A70200" w:rsidP="00A70200">
      <w:pPr>
        <w:pStyle w:val="ListParagraph"/>
        <w:numPr>
          <w:ilvl w:val="0"/>
          <w:numId w:val="3"/>
        </w:numPr>
        <w:suppressAutoHyphens/>
        <w:contextualSpacing w:val="0"/>
        <w:jc w:val="both"/>
        <w:rPr>
          <w:b/>
          <w:color w:val="000000"/>
        </w:rPr>
      </w:pPr>
      <w:r w:rsidRPr="00B2555C">
        <w:rPr>
          <w:color w:val="000000"/>
        </w:rPr>
        <w:t xml:space="preserve">Taneja, N., Alam, A., Patnaik, RS., Taneja, T., Gupta, S., K, SM. Understanding Nanotechnology in the Treatment of Oral Cancer: A Comprehensive Review. Crit Rev Ther Drug Carrier Syst. 38(6):1-48 (2021). doi: 10.1615/CritRevTherDrugCarrierSyst.2021036437 </w:t>
      </w:r>
    </w:p>
    <w:p w:rsidR="00A70200" w:rsidRDefault="00A70200" w:rsidP="00A70200">
      <w:pPr>
        <w:pStyle w:val="ListParagraph"/>
        <w:numPr>
          <w:ilvl w:val="0"/>
          <w:numId w:val="3"/>
        </w:numPr>
        <w:suppressAutoHyphens/>
        <w:contextualSpacing w:val="0"/>
        <w:jc w:val="both"/>
        <w:rPr>
          <w:b/>
          <w:color w:val="000000"/>
        </w:rPr>
      </w:pPr>
      <w:r w:rsidRPr="00B2555C">
        <w:rPr>
          <w:color w:val="000000"/>
        </w:rPr>
        <w:t xml:space="preserve">Cheng, Z., Li, M., Dey, R. et al. Nanomaterials for cancer therapy: current progress and perspectives. J Hematol Oncol 14, 85 (2021). </w:t>
      </w:r>
      <w:hyperlink r:id="rId12" w:history="1">
        <w:r w:rsidRPr="00B2555C">
          <w:rPr>
            <w:rStyle w:val="Hyperlink"/>
            <w:color w:val="000000"/>
          </w:rPr>
          <w:t>https://doi.org/10.1186/s13045-021-01096-0</w:t>
        </w:r>
      </w:hyperlink>
      <w:r w:rsidRPr="00B2555C">
        <w:rPr>
          <w:color w:val="000000"/>
        </w:rPr>
        <w:t xml:space="preserve"> </w:t>
      </w:r>
    </w:p>
    <w:p w:rsidR="00A70200" w:rsidRDefault="00A70200" w:rsidP="00A70200">
      <w:pPr>
        <w:pStyle w:val="ListParagraph"/>
        <w:numPr>
          <w:ilvl w:val="0"/>
          <w:numId w:val="3"/>
        </w:numPr>
        <w:suppressAutoHyphens/>
        <w:contextualSpacing w:val="0"/>
        <w:jc w:val="both"/>
        <w:rPr>
          <w:b/>
          <w:color w:val="000000"/>
        </w:rPr>
      </w:pPr>
      <w:r w:rsidRPr="00B2555C">
        <w:rPr>
          <w:color w:val="000000"/>
          <w:shd w:val="clear" w:color="auto" w:fill="FFFFFF"/>
        </w:rPr>
        <w:t xml:space="preserve">Rolvien, T., Barbeck, M., Wenisch, S., Amling, M., Krause, M. Cellular Mechanisms Responsible for Success and Failure of Bone Substitute Materials. Int J Mol Sci. 23;19(10):2893 (2018). doi: 10.3390/ijms19102893 </w:t>
      </w:r>
    </w:p>
    <w:p w:rsidR="00A70200" w:rsidRDefault="00A70200" w:rsidP="00A70200">
      <w:pPr>
        <w:pStyle w:val="ListParagraph"/>
        <w:numPr>
          <w:ilvl w:val="0"/>
          <w:numId w:val="3"/>
        </w:numPr>
        <w:suppressAutoHyphens/>
        <w:contextualSpacing w:val="0"/>
        <w:jc w:val="both"/>
        <w:rPr>
          <w:color w:val="000000"/>
          <w:shd w:val="clear" w:color="auto" w:fill="FFFFFF"/>
        </w:rPr>
      </w:pPr>
      <w:r w:rsidRPr="00B2555C">
        <w:rPr>
          <w:color w:val="000000"/>
          <w:shd w:val="clear" w:color="auto" w:fill="FFFFFF"/>
        </w:rPr>
        <w:t xml:space="preserve">Zhang, Q., Qiang, L., Liu, Y., Fan, M., Si, X., Zheng, P. Biomaterial-assisted tumor therapy: A brief review of hydroxyapatite nanoparticles and its composites used in bone tumors therapy. Front Bioeng Biotechnol. 7;11:1167474 (2023). doi: 10.3389/fbioe.2023.1167474 </w:t>
      </w:r>
    </w:p>
    <w:p w:rsidR="00A70200" w:rsidRDefault="00A70200" w:rsidP="00A70200">
      <w:pPr>
        <w:pStyle w:val="ListParagraph"/>
        <w:numPr>
          <w:ilvl w:val="0"/>
          <w:numId w:val="3"/>
        </w:numPr>
        <w:suppressAutoHyphens/>
        <w:contextualSpacing w:val="0"/>
        <w:jc w:val="both"/>
        <w:rPr>
          <w:color w:val="000000"/>
          <w:shd w:val="clear" w:color="auto" w:fill="FFFFFF"/>
        </w:rPr>
      </w:pPr>
      <w:r w:rsidRPr="00D5381C">
        <w:rPr>
          <w:color w:val="000000"/>
          <w:shd w:val="clear" w:color="auto" w:fill="FFFFFF"/>
        </w:rPr>
        <w:t xml:space="preserve">Joseph, TM., Kar, Mahapatra D., Esmaeili, A., Piszczyk, Ł., Hasanin, MS., Kattali, M., Haponiuk, J., Thomas, S. Nanoparticles: Taking a Unique Position in Medicine. Nanomaterials (Basel). 31;13(3):574 (2023). doi: 10.3390/nano13030574  </w:t>
      </w:r>
    </w:p>
    <w:p w:rsidR="00A70200" w:rsidRDefault="00A70200" w:rsidP="00A70200">
      <w:pPr>
        <w:pStyle w:val="ListParagraph"/>
        <w:numPr>
          <w:ilvl w:val="0"/>
          <w:numId w:val="3"/>
        </w:numPr>
        <w:suppressAutoHyphens/>
        <w:contextualSpacing w:val="0"/>
        <w:jc w:val="both"/>
        <w:rPr>
          <w:color w:val="000000"/>
          <w:shd w:val="clear" w:color="auto" w:fill="FFFFFF"/>
        </w:rPr>
      </w:pPr>
      <w:r w:rsidRPr="00B2555C">
        <w:rPr>
          <w:color w:val="000000"/>
        </w:rPr>
        <w:t>Rivas, M., Turon, P., Alemán, C. et al. Incorporation of Functionalized Calcium Phosphate Nanoparticles in Living Cells. J Clust Sci 33, 2781</w:t>
      </w:r>
      <w:r w:rsidRPr="00D5381C">
        <w:rPr>
          <w:color w:val="000000"/>
        </w:rPr>
        <w:t>–</w:t>
      </w:r>
      <w:r w:rsidRPr="00B2555C">
        <w:rPr>
          <w:color w:val="000000"/>
        </w:rPr>
        <w:t xml:space="preserve">2795 (2022). </w:t>
      </w:r>
      <w:hyperlink r:id="rId13" w:history="1">
        <w:r w:rsidRPr="00B2555C">
          <w:rPr>
            <w:rStyle w:val="Hyperlink"/>
            <w:color w:val="000000"/>
          </w:rPr>
          <w:t>https://doi.org/10.1007/s10876-021-02182-6</w:t>
        </w:r>
      </w:hyperlink>
      <w:r w:rsidRPr="00B2555C">
        <w:rPr>
          <w:color w:val="000000"/>
        </w:rPr>
        <w:t xml:space="preserve"> </w:t>
      </w:r>
    </w:p>
    <w:p w:rsidR="00A70200" w:rsidRDefault="00A70200" w:rsidP="00A70200">
      <w:pPr>
        <w:pStyle w:val="ListParagraph"/>
        <w:numPr>
          <w:ilvl w:val="0"/>
          <w:numId w:val="3"/>
        </w:numPr>
        <w:suppressAutoHyphens/>
        <w:contextualSpacing w:val="0"/>
        <w:jc w:val="both"/>
        <w:rPr>
          <w:color w:val="000000"/>
          <w:shd w:val="clear" w:color="auto" w:fill="FFFFFF"/>
        </w:rPr>
      </w:pPr>
      <w:r w:rsidRPr="00B2555C">
        <w:rPr>
          <w:color w:val="000000"/>
          <w:shd w:val="clear" w:color="auto" w:fill="FFFFFF"/>
        </w:rPr>
        <w:t xml:space="preserve">Chen, X., Li, H., Ma, Y., Jiang, Y. Calcium Phosphate-Based Nanomaterials: Preparation, Multifunction, and Application for Bone Tissue Engineering. Molecules.15;28(12):4790 (2023). doi: 10.3390/molecules28124790 </w:t>
      </w:r>
    </w:p>
    <w:p w:rsidR="00A70200" w:rsidRDefault="00A70200" w:rsidP="00A70200">
      <w:pPr>
        <w:pStyle w:val="ListParagraph"/>
        <w:numPr>
          <w:ilvl w:val="0"/>
          <w:numId w:val="3"/>
        </w:numPr>
        <w:suppressAutoHyphens/>
        <w:contextualSpacing w:val="0"/>
        <w:jc w:val="both"/>
        <w:rPr>
          <w:color w:val="000000"/>
          <w:shd w:val="clear" w:color="auto" w:fill="FFFFFF"/>
        </w:rPr>
      </w:pPr>
      <w:r w:rsidRPr="00B2555C">
        <w:rPr>
          <w:color w:val="000000"/>
          <w:shd w:val="clear" w:color="auto" w:fill="FFFFFF"/>
        </w:rPr>
        <w:t>Chen, X., Li, H., Ma, Y., Jiang, Y. Calcium Phosphate-Based Nanomaterials: Preparation, Multifunction, and Application for Bone Tissue Engineering.</w:t>
      </w:r>
      <w:r w:rsidRPr="00D5381C">
        <w:rPr>
          <w:color w:val="000000"/>
          <w:shd w:val="clear" w:color="auto" w:fill="FFFFFF"/>
        </w:rPr>
        <w:t> </w:t>
      </w:r>
      <w:r w:rsidRPr="00B2555C">
        <w:rPr>
          <w:rStyle w:val="Emphasis"/>
          <w:iCs w:val="0"/>
          <w:color w:val="000000"/>
          <w:shd w:val="clear" w:color="auto" w:fill="FFFFFF"/>
        </w:rPr>
        <w:t>Molecules</w:t>
      </w:r>
      <w:r w:rsidRPr="00B2555C">
        <w:rPr>
          <w:color w:val="000000"/>
          <w:shd w:val="clear" w:color="auto" w:fill="FFFFFF"/>
        </w:rPr>
        <w:t xml:space="preserve">. 28(12):4790 (2023). </w:t>
      </w:r>
      <w:hyperlink r:id="rId14" w:history="1">
        <w:r w:rsidRPr="00B2555C">
          <w:rPr>
            <w:rStyle w:val="Hyperlink"/>
            <w:color w:val="000000"/>
            <w:shd w:val="clear" w:color="auto" w:fill="FFFFFF"/>
          </w:rPr>
          <w:t>https://doi.org/10.3390/molecules28124790</w:t>
        </w:r>
      </w:hyperlink>
    </w:p>
    <w:p w:rsidR="00A70200" w:rsidRDefault="00A70200" w:rsidP="00A70200">
      <w:pPr>
        <w:pStyle w:val="NormalWeb"/>
        <w:numPr>
          <w:ilvl w:val="0"/>
          <w:numId w:val="3"/>
        </w:numPr>
        <w:spacing w:before="0" w:beforeAutospacing="0" w:after="0" w:afterAutospacing="0"/>
        <w:jc w:val="both"/>
        <w:rPr>
          <w:color w:val="000000"/>
        </w:rPr>
      </w:pPr>
      <w:r w:rsidRPr="00B2555C">
        <w:rPr>
          <w:color w:val="000000"/>
        </w:rPr>
        <w:lastRenderedPageBreak/>
        <w:t xml:space="preserve">Sokolova, V., Epple, M. Biological and Medical Applications of Calcium Phosphate Nanoparticles. Chemistry </w:t>
      </w:r>
      <w:r w:rsidRPr="00D5381C">
        <w:rPr>
          <w:color w:val="000000"/>
        </w:rPr>
        <w:t>–</w:t>
      </w:r>
      <w:r w:rsidRPr="00B2555C">
        <w:rPr>
          <w:color w:val="000000"/>
        </w:rPr>
        <w:t xml:space="preserve"> A European Journal, 27(27) (2021).</w:t>
      </w:r>
      <w:r w:rsidRPr="00D5381C">
        <w:rPr>
          <w:color w:val="000000"/>
        </w:rPr>
        <w:t> </w:t>
      </w:r>
      <w:r w:rsidRPr="00B2555C">
        <w:rPr>
          <w:color w:val="000000"/>
        </w:rPr>
        <w:t xml:space="preserve"> 74717488.</w:t>
      </w:r>
      <w:r w:rsidRPr="00D5381C">
        <w:rPr>
          <w:color w:val="000000"/>
        </w:rPr>
        <w:t> </w:t>
      </w:r>
      <w:r w:rsidRPr="00B2555C">
        <w:rPr>
          <w:color w:val="000000"/>
        </w:rPr>
        <w:t>doi:10.1002/chem.202005257</w:t>
      </w:r>
      <w:r w:rsidRPr="00D5381C">
        <w:rPr>
          <w:color w:val="000000"/>
        </w:rPr>
        <w:t> </w:t>
      </w:r>
    </w:p>
    <w:p w:rsidR="00A70200" w:rsidRDefault="00A70200" w:rsidP="00A70200">
      <w:pPr>
        <w:pStyle w:val="NormalWeb"/>
        <w:numPr>
          <w:ilvl w:val="0"/>
          <w:numId w:val="3"/>
        </w:numPr>
        <w:spacing w:before="0" w:beforeAutospacing="0" w:after="0" w:afterAutospacing="0"/>
        <w:jc w:val="both"/>
        <w:rPr>
          <w:color w:val="000000"/>
        </w:rPr>
      </w:pPr>
      <w:r w:rsidRPr="00B2555C">
        <w:rPr>
          <w:color w:val="000000"/>
          <w:shd w:val="clear" w:color="auto" w:fill="FFFFFF"/>
        </w:rPr>
        <w:t>Kargozar, S., Mollazadeh, S., Kermani, F., Webster, TJ., Nazarnezhad, S., Hamzehlou, S., Baino, F. Hydroxyapatite Nanoparticles for Improved Cancer Theranostics.</w:t>
      </w:r>
      <w:r w:rsidRPr="00D5381C">
        <w:rPr>
          <w:color w:val="000000"/>
          <w:shd w:val="clear" w:color="auto" w:fill="FFFFFF"/>
        </w:rPr>
        <w:t> </w:t>
      </w:r>
      <w:r w:rsidRPr="00B2555C">
        <w:rPr>
          <w:rStyle w:val="Emphasis"/>
          <w:iCs w:val="0"/>
          <w:color w:val="000000"/>
          <w:shd w:val="clear" w:color="auto" w:fill="FFFFFF"/>
        </w:rPr>
        <w:t>Journal of Functional Biomaterials</w:t>
      </w:r>
      <w:r w:rsidRPr="00B2555C">
        <w:rPr>
          <w:color w:val="000000"/>
          <w:shd w:val="clear" w:color="auto" w:fill="FFFFFF"/>
        </w:rPr>
        <w:t xml:space="preserve">. 13(3):100 (2022). </w:t>
      </w:r>
      <w:hyperlink r:id="rId15" w:history="1">
        <w:r w:rsidRPr="00B2555C">
          <w:rPr>
            <w:rStyle w:val="Hyperlink"/>
            <w:color w:val="000000"/>
            <w:shd w:val="clear" w:color="auto" w:fill="FFFFFF"/>
          </w:rPr>
          <w:t>https://doi.org/10.3390/jfb13030100</w:t>
        </w:r>
      </w:hyperlink>
      <w:r w:rsidRPr="00B2555C">
        <w:rPr>
          <w:color w:val="000000"/>
          <w:shd w:val="clear" w:color="auto" w:fill="FFFFFF"/>
        </w:rPr>
        <w:t xml:space="preserve"> </w:t>
      </w:r>
    </w:p>
    <w:p w:rsidR="00A70200" w:rsidRDefault="00A70200" w:rsidP="00A70200">
      <w:pPr>
        <w:pStyle w:val="ListParagraph"/>
        <w:numPr>
          <w:ilvl w:val="0"/>
          <w:numId w:val="3"/>
        </w:numPr>
        <w:suppressAutoHyphens/>
        <w:contextualSpacing w:val="0"/>
        <w:jc w:val="both"/>
        <w:rPr>
          <w:color w:val="222222"/>
          <w:shd w:val="clear" w:color="auto" w:fill="FFFFFF"/>
        </w:rPr>
      </w:pPr>
      <w:r w:rsidRPr="00B2555C">
        <w:rPr>
          <w:color w:val="212121"/>
          <w:shd w:val="clear" w:color="auto" w:fill="FFFFFF"/>
        </w:rPr>
        <w:t xml:space="preserve">He, S., Chakraborty, R., Ranganathan, S.. Proliferation and Apoptosis Pathways and Factors in Oral Squamous Cell Carcinoma. Int J Mol Sci. 29;23(3):1562 (2022). doi:10.3390/ijms23031562 </w:t>
      </w:r>
    </w:p>
    <w:p w:rsidR="00A70200" w:rsidRDefault="00A70200" w:rsidP="00A70200">
      <w:pPr>
        <w:pStyle w:val="ListParagraph"/>
        <w:numPr>
          <w:ilvl w:val="0"/>
          <w:numId w:val="3"/>
        </w:numPr>
        <w:suppressAutoHyphens/>
        <w:contextualSpacing w:val="0"/>
        <w:jc w:val="both"/>
        <w:rPr>
          <w:color w:val="222222"/>
          <w:shd w:val="clear" w:color="auto" w:fill="FFFFFF"/>
        </w:rPr>
      </w:pPr>
      <w:r w:rsidRPr="00B2555C">
        <w:rPr>
          <w:color w:val="000000"/>
        </w:rPr>
        <w:t>T</w:t>
      </w:r>
      <w:r w:rsidRPr="00B2555C">
        <w:rPr>
          <w:color w:val="000000"/>
          <w:shd w:val="clear" w:color="auto" w:fill="FFFFFF"/>
        </w:rPr>
        <w:t xml:space="preserve">an, Y., Wang, Z., Xu, M., Li, B., Huang, Z., Qin, S., Nice, EC., Tang, J., Huang, C. Oral squamous cell carcinomas: state of the field and emerging directions. Int J Oral Sci. 22;15(1):44 (2023). doi: 10.1038/s41368-023-00249-w  </w:t>
      </w:r>
    </w:p>
    <w:p w:rsidR="00A70200" w:rsidRDefault="00A70200" w:rsidP="00A70200">
      <w:pPr>
        <w:pStyle w:val="ListParagraph"/>
        <w:numPr>
          <w:ilvl w:val="0"/>
          <w:numId w:val="3"/>
        </w:numPr>
        <w:suppressAutoHyphens/>
        <w:contextualSpacing w:val="0"/>
        <w:jc w:val="both"/>
        <w:rPr>
          <w:color w:val="222222"/>
          <w:shd w:val="clear" w:color="auto" w:fill="FFFFFF"/>
        </w:rPr>
      </w:pPr>
      <w:r w:rsidRPr="00B2555C">
        <w:t xml:space="preserve">Fatima, J., Fatima, E., Mehmood, F., Ishtiaq, I., Khan, MA., Khurshid, HMS., Kashif, M. Comprehensive Analysis of Oral Squamous Cell Carcinomas: Clinical, Epidemiological, and Histopathological Insights With a Focus on Prognostic Factors and Survival Time. Cureus. 18;16(2):e54394 (2024). doi: 10.7759/cureus.54394 </w:t>
      </w:r>
    </w:p>
    <w:p w:rsidR="00A70200" w:rsidRDefault="00A70200" w:rsidP="00A70200">
      <w:pPr>
        <w:autoSpaceDE w:val="0"/>
        <w:autoSpaceDN w:val="0"/>
        <w:adjustRightInd w:val="0"/>
        <w:spacing w:after="0" w:line="240" w:lineRule="auto"/>
        <w:ind w:right="-183"/>
        <w:jc w:val="both"/>
        <w:rPr>
          <w:rFonts w:ascii="Times New Roman" w:hAnsi="Times New Roman"/>
          <w:noProof/>
          <w:sz w:val="24"/>
          <w:szCs w:val="24"/>
        </w:rPr>
      </w:pPr>
    </w:p>
    <w:p w:rsidR="00A70200" w:rsidRDefault="00A70200" w:rsidP="00A70200">
      <w:pPr>
        <w:numPr>
          <w:ilvl w:val="0"/>
          <w:numId w:val="14"/>
        </w:numPr>
        <w:spacing w:after="0" w:line="240" w:lineRule="auto"/>
        <w:rPr>
          <w:rFonts w:ascii="Times New Roman" w:hAnsi="Times New Roman"/>
          <w:b/>
          <w:sz w:val="24"/>
          <w:szCs w:val="24"/>
          <w:lang w:val="sr-Cyrl-CS"/>
        </w:rPr>
      </w:pPr>
      <w:r w:rsidRPr="002E4E0A">
        <w:rPr>
          <w:rFonts w:ascii="Times New Roman" w:hAnsi="Times New Roman"/>
          <w:b/>
          <w:sz w:val="24"/>
          <w:szCs w:val="24"/>
          <w:lang w:val="sr-Cyrl-CS"/>
        </w:rPr>
        <w:t>Подаци о менторима:</w:t>
      </w:r>
    </w:p>
    <w:p w:rsidR="00A70200" w:rsidRDefault="00A70200" w:rsidP="00A70200">
      <w:pPr>
        <w:spacing w:after="0" w:line="240" w:lineRule="auto"/>
        <w:rPr>
          <w:rFonts w:ascii="Times New Roman" w:hAnsi="Times New Roman"/>
          <w:sz w:val="24"/>
          <w:szCs w:val="24"/>
          <w:lang w:val="sr-Cyrl-CS"/>
        </w:rPr>
      </w:pPr>
    </w:p>
    <w:p w:rsidR="00A70200" w:rsidRDefault="00A70200" w:rsidP="00A70200">
      <w:pPr>
        <w:spacing w:after="0" w:line="240" w:lineRule="auto"/>
        <w:rPr>
          <w:rFonts w:ascii="Times New Roman" w:hAnsi="Times New Roman"/>
          <w:sz w:val="24"/>
          <w:szCs w:val="24"/>
          <w:lang w:val="sr-Cyrl-CS"/>
        </w:rPr>
      </w:pPr>
      <w:r w:rsidRPr="003C4D6E">
        <w:rPr>
          <w:rFonts w:ascii="Times New Roman" w:hAnsi="Times New Roman"/>
          <w:sz w:val="24"/>
          <w:szCs w:val="24"/>
          <w:lang w:val="sr-Cyrl-CS"/>
        </w:rPr>
        <w:t>Име и презиме</w:t>
      </w:r>
      <w:r w:rsidRPr="003C4D6E">
        <w:rPr>
          <w:rFonts w:ascii="Times New Roman" w:hAnsi="Times New Roman"/>
          <w:sz w:val="24"/>
          <w:szCs w:val="24"/>
          <w:lang w:val="ru-RU"/>
        </w:rPr>
        <w:t xml:space="preserve"> </w:t>
      </w:r>
      <w:r w:rsidRPr="003C4D6E">
        <w:rPr>
          <w:rFonts w:ascii="Times New Roman" w:hAnsi="Times New Roman"/>
          <w:sz w:val="24"/>
          <w:szCs w:val="24"/>
          <w:lang w:val="sr-Cyrl-CS"/>
        </w:rPr>
        <w:t xml:space="preserve">ментора: </w:t>
      </w:r>
      <w:r w:rsidRPr="003C4D6E">
        <w:rPr>
          <w:rFonts w:ascii="Times New Roman" w:hAnsi="Times New Roman"/>
          <w:b/>
          <w:sz w:val="24"/>
          <w:szCs w:val="24"/>
        </w:rPr>
        <w:t>Др Ненад Игњатовић</w:t>
      </w:r>
      <w:r w:rsidRPr="003C4D6E">
        <w:rPr>
          <w:rFonts w:ascii="Times New Roman" w:hAnsi="Times New Roman"/>
          <w:sz w:val="24"/>
          <w:szCs w:val="24"/>
        </w:rPr>
        <w:t xml:space="preserve"> </w:t>
      </w:r>
    </w:p>
    <w:p w:rsidR="00A70200" w:rsidRDefault="00A70200" w:rsidP="00A70200">
      <w:pPr>
        <w:spacing w:after="0" w:line="240" w:lineRule="auto"/>
        <w:rPr>
          <w:rFonts w:ascii="Times New Roman" w:hAnsi="Times New Roman"/>
          <w:sz w:val="24"/>
          <w:szCs w:val="24"/>
          <w:lang w:val="sr-Cyrl-CS"/>
        </w:rPr>
      </w:pPr>
      <w:r w:rsidRPr="003C4D6E">
        <w:rPr>
          <w:rFonts w:ascii="Times New Roman" w:hAnsi="Times New Roman"/>
          <w:sz w:val="24"/>
          <w:szCs w:val="24"/>
          <w:lang w:val="sr-Cyrl-CS"/>
        </w:rPr>
        <w:t xml:space="preserve">Звање: </w:t>
      </w:r>
      <w:r w:rsidRPr="003C4D6E">
        <w:rPr>
          <w:rFonts w:ascii="Times New Roman" w:hAnsi="Times New Roman"/>
          <w:sz w:val="24"/>
          <w:szCs w:val="24"/>
        </w:rPr>
        <w:t>научни саветник, Институт техничких наука САНУ, Београд</w:t>
      </w:r>
    </w:p>
    <w:p w:rsidR="00A70200" w:rsidRDefault="00A70200" w:rsidP="00A70200">
      <w:pPr>
        <w:spacing w:after="0" w:line="240" w:lineRule="auto"/>
        <w:rPr>
          <w:rFonts w:ascii="Times New Roman" w:hAnsi="Times New Roman"/>
          <w:sz w:val="24"/>
          <w:szCs w:val="24"/>
          <w:lang w:val="sr-Cyrl-CS"/>
        </w:rPr>
      </w:pPr>
    </w:p>
    <w:p w:rsidR="00A70200" w:rsidRDefault="00A70200" w:rsidP="00A70200">
      <w:pPr>
        <w:spacing w:after="0" w:line="240" w:lineRule="auto"/>
        <w:rPr>
          <w:rFonts w:ascii="Times New Roman" w:hAnsi="Times New Roman"/>
          <w:sz w:val="24"/>
          <w:szCs w:val="24"/>
        </w:rPr>
      </w:pPr>
      <w:r w:rsidRPr="003C4D6E">
        <w:rPr>
          <w:rFonts w:ascii="Times New Roman" w:hAnsi="Times New Roman"/>
          <w:sz w:val="24"/>
          <w:szCs w:val="24"/>
          <w:lang w:val="sr-Cyrl-CS"/>
        </w:rPr>
        <w:t xml:space="preserve">Списак радова </w:t>
      </w:r>
      <w:r w:rsidRPr="003C4D6E">
        <w:rPr>
          <w:rFonts w:ascii="Times New Roman" w:hAnsi="Times New Roman"/>
          <w:sz w:val="24"/>
          <w:szCs w:val="24"/>
          <w:lang w:val="en-GB"/>
        </w:rPr>
        <w:t xml:space="preserve">објављених у научним часописима </w:t>
      </w:r>
      <w:r w:rsidRPr="003C4D6E">
        <w:rPr>
          <w:rFonts w:ascii="Times New Roman" w:hAnsi="Times New Roman"/>
          <w:i/>
          <w:sz w:val="24"/>
          <w:szCs w:val="24"/>
          <w:lang w:val="en-GB"/>
        </w:rPr>
        <w:t>SCI</w:t>
      </w:r>
      <w:r w:rsidRPr="003C4D6E">
        <w:rPr>
          <w:rFonts w:ascii="Times New Roman" w:hAnsi="Times New Roman"/>
          <w:sz w:val="24"/>
          <w:szCs w:val="24"/>
          <w:lang w:val="en-GB"/>
        </w:rPr>
        <w:t xml:space="preserve"> </w:t>
      </w:r>
      <w:r w:rsidRPr="003C4D6E">
        <w:rPr>
          <w:rFonts w:ascii="Times New Roman" w:hAnsi="Times New Roman"/>
          <w:sz w:val="24"/>
          <w:szCs w:val="24"/>
        </w:rPr>
        <w:t>листе</w:t>
      </w:r>
      <w:r w:rsidRPr="003C4D6E">
        <w:rPr>
          <w:rFonts w:ascii="Times New Roman" w:hAnsi="Times New Roman"/>
          <w:sz w:val="24"/>
          <w:szCs w:val="24"/>
          <w:lang w:val="en-GB"/>
        </w:rPr>
        <w:t xml:space="preserve"> </w:t>
      </w:r>
      <w:r w:rsidRPr="003C4D6E">
        <w:rPr>
          <w:rFonts w:ascii="Times New Roman" w:hAnsi="Times New Roman"/>
          <w:sz w:val="24"/>
          <w:szCs w:val="24"/>
          <w:lang w:val="sr-Cyrl-CS"/>
        </w:rPr>
        <w:t>који квалификују ментора за вођење докторске дисертације:</w:t>
      </w:r>
    </w:p>
    <w:p w:rsidR="00A70200" w:rsidRDefault="00A70200" w:rsidP="00A70200">
      <w:pPr>
        <w:spacing w:after="0" w:line="240" w:lineRule="auto"/>
        <w:rPr>
          <w:rFonts w:ascii="Times New Roman" w:hAnsi="Times New Roman"/>
          <w:sz w:val="24"/>
          <w:szCs w:val="24"/>
        </w:rPr>
      </w:pPr>
    </w:p>
    <w:p w:rsidR="00A70200" w:rsidRPr="00097A06" w:rsidRDefault="00A70200" w:rsidP="00A70200">
      <w:pPr>
        <w:pStyle w:val="ListParagraph"/>
        <w:numPr>
          <w:ilvl w:val="0"/>
          <w:numId w:val="9"/>
        </w:numPr>
        <w:suppressAutoHyphens/>
        <w:contextualSpacing w:val="0"/>
        <w:jc w:val="both"/>
        <w:rPr>
          <w:b/>
          <w:color w:val="000000"/>
        </w:rPr>
      </w:pPr>
      <w:r w:rsidRPr="00B2555C">
        <w:t xml:space="preserve">N. Ignjatovic, S.Tomic, M. Dakic, M. Miljkovic, M. Plavsic and D. Uskokovic, Synthesis and </w:t>
      </w:r>
      <w:r w:rsidRPr="00B2555C">
        <w:rPr>
          <w:color w:val="000000"/>
        </w:rPr>
        <w:t xml:space="preserve">properties of hydroxyapatite/poly-L-lactide composite biomaterials, Biomaterials, 20 (1999) 809-816 http://dx.doi.org/10.1016/S0142-9612(98)00234-8 2 </w:t>
      </w:r>
    </w:p>
    <w:p w:rsidR="00A70200" w:rsidRPr="00097A06" w:rsidRDefault="00A70200" w:rsidP="00A70200">
      <w:pPr>
        <w:pStyle w:val="ListParagraph"/>
        <w:numPr>
          <w:ilvl w:val="0"/>
          <w:numId w:val="9"/>
        </w:numPr>
        <w:suppressAutoHyphens/>
        <w:contextualSpacing w:val="0"/>
        <w:jc w:val="both"/>
        <w:rPr>
          <w:b/>
          <w:color w:val="000000"/>
        </w:rPr>
      </w:pPr>
      <w:r w:rsidRPr="00B2555C">
        <w:rPr>
          <w:color w:val="000000"/>
        </w:rPr>
        <w:t xml:space="preserve">N. Ignjatovic, D. Uskokovic, Synthesis and Application of Composite Biomaterial Hydroxyapatite/Polylactide, Applied Surface Science, 238 (2004) 314-319 </w:t>
      </w:r>
      <w:hyperlink r:id="rId16" w:history="1">
        <w:r w:rsidRPr="00B2555C">
          <w:rPr>
            <w:rStyle w:val="Hyperlink"/>
            <w:color w:val="000000"/>
          </w:rPr>
          <w:t>http://dx.doi.org/10.1016/j.apsusc.2004.05.227</w:t>
        </w:r>
      </w:hyperlink>
      <w:r w:rsidRPr="00B2555C">
        <w:rPr>
          <w:color w:val="000000"/>
        </w:rPr>
        <w:t xml:space="preserve"> </w:t>
      </w:r>
    </w:p>
    <w:p w:rsidR="00A70200" w:rsidRPr="00097A06" w:rsidRDefault="00A70200" w:rsidP="00A70200">
      <w:pPr>
        <w:pStyle w:val="ListParagraph"/>
        <w:numPr>
          <w:ilvl w:val="0"/>
          <w:numId w:val="9"/>
        </w:numPr>
        <w:suppressAutoHyphens/>
        <w:contextualSpacing w:val="0"/>
        <w:jc w:val="both"/>
        <w:rPr>
          <w:b/>
          <w:color w:val="000000"/>
        </w:rPr>
      </w:pPr>
      <w:r w:rsidRPr="00B2555C">
        <w:rPr>
          <w:color w:val="000000"/>
        </w:rPr>
        <w:t>N. Ignjatovic, Z. Ajdukovic, V. Savic, D. Uskokovic, Size effect of calcium phosphate coated with poly-DL-lactide- co-glycolide on healing processes in bone reconstruction, Journal of Biomedical Materials Research Part B: Applied Biomaterials, 94B (2010) 108</w:t>
      </w:r>
      <w:r w:rsidRPr="00D5381C">
        <w:rPr>
          <w:color w:val="000000"/>
        </w:rPr>
        <w:t>–</w:t>
      </w:r>
      <w:r w:rsidRPr="00B2555C">
        <w:rPr>
          <w:color w:val="000000"/>
        </w:rPr>
        <w:t xml:space="preserve">117 </w:t>
      </w:r>
      <w:hyperlink r:id="rId17" w:history="1">
        <w:r w:rsidRPr="00B2555C">
          <w:rPr>
            <w:rStyle w:val="Hyperlink"/>
            <w:color w:val="000000"/>
          </w:rPr>
          <w:t>https://doi.org/10.1002/jbm.b.31630</w:t>
        </w:r>
      </w:hyperlink>
      <w:r w:rsidRPr="00B2555C">
        <w:rPr>
          <w:color w:val="000000"/>
        </w:rPr>
        <w:t xml:space="preserve"> </w:t>
      </w:r>
    </w:p>
    <w:p w:rsidR="00A70200" w:rsidRPr="00097A06" w:rsidRDefault="00A70200" w:rsidP="00A70200">
      <w:pPr>
        <w:pStyle w:val="ListParagraph"/>
        <w:numPr>
          <w:ilvl w:val="0"/>
          <w:numId w:val="9"/>
        </w:numPr>
        <w:suppressAutoHyphens/>
        <w:contextualSpacing w:val="0"/>
        <w:jc w:val="both"/>
        <w:rPr>
          <w:b/>
          <w:color w:val="000000"/>
        </w:rPr>
      </w:pPr>
      <w:r w:rsidRPr="00D5381C">
        <w:rPr>
          <w:color w:val="000000"/>
        </w:rPr>
        <w:t xml:space="preserve">N. Ignjatović, K. Penov-Gaši, V. Wu, J. Ajduković, V. Kojić, D. Vasiljević-Radović, M. Kuzmanović, V. Uskoković, D. Uskoković, Selective anticancer activity </w:t>
      </w:r>
      <w:r w:rsidRPr="00B2555C">
        <w:rPr>
          <w:color w:val="000000"/>
        </w:rPr>
        <w:t xml:space="preserve">of hydroxyapatite/chitosanpoly(D,L)-lactide-co-glycolide particles loaded with an androstane-based cancer inhibitor, Colloids and Surfaces B: Biointerfaces 148 (2016) 629-639 </w:t>
      </w:r>
      <w:hyperlink r:id="rId18" w:history="1">
        <w:r w:rsidRPr="00B2555C">
          <w:rPr>
            <w:rStyle w:val="Hyperlink"/>
            <w:color w:val="000000"/>
          </w:rPr>
          <w:t>http://dx.doi.org/10.1016/j.colsurfb.2016.09.041</w:t>
        </w:r>
      </w:hyperlink>
      <w:r w:rsidRPr="00B2555C">
        <w:rPr>
          <w:color w:val="000000"/>
        </w:rPr>
        <w:t xml:space="preserve"> </w:t>
      </w:r>
    </w:p>
    <w:p w:rsidR="00A70200" w:rsidRPr="00097A06" w:rsidRDefault="00A70200" w:rsidP="00A70200">
      <w:pPr>
        <w:pStyle w:val="ListParagraph"/>
        <w:numPr>
          <w:ilvl w:val="0"/>
          <w:numId w:val="9"/>
        </w:numPr>
        <w:suppressAutoHyphens/>
        <w:contextualSpacing w:val="0"/>
        <w:jc w:val="both"/>
        <w:rPr>
          <w:b/>
          <w:color w:val="000000"/>
        </w:rPr>
      </w:pPr>
      <w:r w:rsidRPr="00D5381C">
        <w:rPr>
          <w:color w:val="000000"/>
        </w:rPr>
        <w:t xml:space="preserve">N. L. Ignjatović, M. Sakač, I. Kuzminac, V. Kojić, S. Marković, D. Vasiljević-Radović, V. Wu, V. Uskoković, D. Uskoković, Chitosan Oligosaccharide Lactate Coated Hydroxyapatite Nanoparticles as a Vehicle for the Delivery of </w:t>
      </w:r>
      <w:r w:rsidRPr="00B2555C">
        <w:rPr>
          <w:color w:val="000000"/>
        </w:rPr>
        <w:t xml:space="preserve">Steroid Drugs and the Targeting of Breast Cancer Cells, Journal of Materials Chemistry B 6 (2018) 6957-6968 </w:t>
      </w:r>
      <w:hyperlink r:id="rId19" w:history="1">
        <w:r w:rsidRPr="00B2555C">
          <w:rPr>
            <w:rStyle w:val="Hyperlink"/>
            <w:color w:val="000000"/>
          </w:rPr>
          <w:t>http://dx.doi.org/10.1039/C8TB01995A</w:t>
        </w:r>
      </w:hyperlink>
      <w:r w:rsidRPr="00B2555C">
        <w:rPr>
          <w:color w:val="000000"/>
        </w:rPr>
        <w:t xml:space="preserve"> </w:t>
      </w:r>
    </w:p>
    <w:p w:rsidR="00A70200" w:rsidRPr="00097A06" w:rsidRDefault="00A70200" w:rsidP="00A70200">
      <w:pPr>
        <w:pStyle w:val="ListParagraph"/>
        <w:numPr>
          <w:ilvl w:val="0"/>
          <w:numId w:val="9"/>
        </w:numPr>
        <w:suppressAutoHyphens/>
        <w:contextualSpacing w:val="0"/>
        <w:jc w:val="both"/>
        <w:rPr>
          <w:b/>
          <w:color w:val="000000"/>
        </w:rPr>
      </w:pPr>
      <w:r w:rsidRPr="00D5381C">
        <w:rPr>
          <w:color w:val="000000"/>
        </w:rPr>
        <w:lastRenderedPageBreak/>
        <w:t>N. Ignjatović, L. Mančić, M. Vuković, Z. Stojanović, M. Nikolić, S. Škapin, S. Jovanović, Lj. Veselinović, V. Uskoković, S. Lazić, S. Marković, M. Lazarević, D. P. Uskoković, Rare-earth (Gd3+,Yb3+/Tm3+, Eu3+) co-doped hydroxyapatite as magnetic, up-conversion and downconversion materials for multimodal imaging, Sc</w:t>
      </w:r>
      <w:r w:rsidRPr="00B2555C">
        <w:rPr>
          <w:color w:val="000000"/>
        </w:rPr>
        <w:t xml:space="preserve">ientific Reports 9 (2019) 16305 </w:t>
      </w:r>
      <w:hyperlink r:id="rId20" w:history="1">
        <w:r w:rsidRPr="00B2555C">
          <w:rPr>
            <w:rStyle w:val="Hyperlink"/>
            <w:color w:val="000000"/>
          </w:rPr>
          <w:t>https://doi.org/10.1038/s41598-019-52885-0</w:t>
        </w:r>
      </w:hyperlink>
      <w:r w:rsidRPr="00B2555C">
        <w:rPr>
          <w:color w:val="000000"/>
        </w:rPr>
        <w:t xml:space="preserve"> </w:t>
      </w:r>
    </w:p>
    <w:p w:rsidR="00A70200" w:rsidRPr="00097A06" w:rsidRDefault="00A70200" w:rsidP="00A70200">
      <w:pPr>
        <w:pStyle w:val="ListParagraph"/>
        <w:numPr>
          <w:ilvl w:val="0"/>
          <w:numId w:val="9"/>
        </w:numPr>
        <w:suppressAutoHyphens/>
        <w:contextualSpacing w:val="0"/>
        <w:jc w:val="both"/>
        <w:rPr>
          <w:b/>
          <w:color w:val="000000"/>
        </w:rPr>
      </w:pPr>
      <w:r w:rsidRPr="00D5381C">
        <w:rPr>
          <w:color w:val="000000"/>
        </w:rPr>
        <w:t>M. Pantović Pavlović, N. Ignjatović, V. Panić, I. Mirkov, J. Kulaš, A. Malešević, M. Pavlović, Immunomodulatory Effects Med</w:t>
      </w:r>
      <w:r w:rsidRPr="00B2555C">
        <w:rPr>
          <w:color w:val="000000"/>
        </w:rPr>
        <w:t xml:space="preserve">iated by Nano Amorphous Calcium Phosphate/Chitosan Oligosaccharide Lactate Coatings Decorated with Selenium on Titanium Implants, Journal of Functional Biomaterials 14 (2023) 227 </w:t>
      </w:r>
      <w:hyperlink r:id="rId21" w:history="1">
        <w:r w:rsidRPr="00B2555C">
          <w:rPr>
            <w:rStyle w:val="Hyperlink"/>
            <w:color w:val="000000"/>
          </w:rPr>
          <w:t>https://doi.org/10.3390/jfb14040227</w:t>
        </w:r>
      </w:hyperlink>
      <w:r w:rsidRPr="00B2555C">
        <w:rPr>
          <w:color w:val="000000"/>
        </w:rPr>
        <w:t xml:space="preserve"> </w:t>
      </w:r>
    </w:p>
    <w:p w:rsidR="00A70200" w:rsidRPr="00097A06" w:rsidRDefault="00A70200" w:rsidP="00A70200">
      <w:pPr>
        <w:pStyle w:val="ListParagraph"/>
        <w:numPr>
          <w:ilvl w:val="0"/>
          <w:numId w:val="9"/>
        </w:numPr>
        <w:suppressAutoHyphens/>
        <w:contextualSpacing w:val="0"/>
        <w:jc w:val="both"/>
        <w:rPr>
          <w:b/>
          <w:color w:val="000000"/>
        </w:rPr>
      </w:pPr>
      <w:r w:rsidRPr="00D5381C">
        <w:rPr>
          <w:color w:val="000000"/>
        </w:rPr>
        <w:t>M. Pantović Pavlović, N. Ignjatović, S. Gudić, L. Vrsalović, K. Božić, M. Popović, M. Pavlović, Modified Titanium Surface with Nano Amorphous Calcium Phosphate@Chitosan Oligolactate as Ion Loading Platform with Multifunctional Properties for Pote</w:t>
      </w:r>
      <w:r w:rsidRPr="00B2555C">
        <w:rPr>
          <w:color w:val="000000"/>
        </w:rPr>
        <w:t xml:space="preserve">ntial Biomedical Application, Annals of Biomedical Engineering 52 (2024) 2221-2233 </w:t>
      </w:r>
      <w:hyperlink r:id="rId22" w:history="1">
        <w:r w:rsidRPr="00B2555C">
          <w:rPr>
            <w:rStyle w:val="Hyperlink"/>
            <w:color w:val="000000"/>
          </w:rPr>
          <w:t>https://doi.org/10.1007/s10439-024-03521-0</w:t>
        </w:r>
      </w:hyperlink>
      <w:r w:rsidRPr="00B2555C">
        <w:rPr>
          <w:color w:val="000000"/>
        </w:rPr>
        <w:t xml:space="preserve"> </w:t>
      </w:r>
    </w:p>
    <w:p w:rsidR="00A70200" w:rsidRPr="002E4E0A" w:rsidRDefault="00A70200" w:rsidP="00A70200">
      <w:pPr>
        <w:spacing w:after="0" w:line="240" w:lineRule="auto"/>
        <w:rPr>
          <w:rFonts w:ascii="Times New Roman" w:hAnsi="Times New Roman"/>
          <w:sz w:val="24"/>
          <w:szCs w:val="24"/>
          <w:lang w:val="sr-Cyrl-CS"/>
        </w:rPr>
      </w:pPr>
    </w:p>
    <w:p w:rsidR="00A70200" w:rsidRPr="002E4E0A" w:rsidRDefault="00A70200" w:rsidP="00A70200">
      <w:pPr>
        <w:spacing w:after="0" w:line="240" w:lineRule="auto"/>
        <w:rPr>
          <w:rFonts w:ascii="Times New Roman" w:hAnsi="Times New Roman"/>
          <w:sz w:val="24"/>
          <w:szCs w:val="24"/>
        </w:rPr>
      </w:pPr>
      <w:r w:rsidRPr="002E4E0A">
        <w:rPr>
          <w:rFonts w:ascii="Times New Roman" w:hAnsi="Times New Roman"/>
          <w:sz w:val="24"/>
          <w:szCs w:val="24"/>
          <w:lang w:val="sr-Cyrl-CS"/>
        </w:rPr>
        <w:t>Име и презиме</w:t>
      </w:r>
      <w:r w:rsidRPr="002E4E0A">
        <w:rPr>
          <w:rFonts w:ascii="Times New Roman" w:hAnsi="Times New Roman"/>
          <w:sz w:val="24"/>
          <w:szCs w:val="24"/>
          <w:lang w:val="ru-RU"/>
        </w:rPr>
        <w:t xml:space="preserve"> </w:t>
      </w:r>
      <w:r w:rsidRPr="003C4D6E">
        <w:rPr>
          <w:rFonts w:ascii="Times New Roman" w:hAnsi="Times New Roman"/>
          <w:sz w:val="24"/>
          <w:szCs w:val="24"/>
          <w:lang w:val="sr-Cyrl-CS"/>
        </w:rPr>
        <w:t xml:space="preserve">ментора: </w:t>
      </w:r>
      <w:r w:rsidRPr="003C4D6E">
        <w:rPr>
          <w:rFonts w:ascii="Times New Roman" w:hAnsi="Times New Roman"/>
          <w:b/>
          <w:sz w:val="24"/>
          <w:szCs w:val="24"/>
        </w:rPr>
        <w:t>Др Милош Лазаревић</w:t>
      </w:r>
    </w:p>
    <w:p w:rsidR="00A70200" w:rsidRDefault="00A70200" w:rsidP="00A70200">
      <w:pPr>
        <w:spacing w:after="0" w:line="240" w:lineRule="auto"/>
        <w:rPr>
          <w:rFonts w:ascii="Times New Roman" w:hAnsi="Times New Roman"/>
          <w:sz w:val="24"/>
          <w:szCs w:val="24"/>
        </w:rPr>
      </w:pPr>
      <w:r w:rsidRPr="003C4D6E">
        <w:rPr>
          <w:rFonts w:ascii="Times New Roman" w:hAnsi="Times New Roman"/>
          <w:sz w:val="24"/>
          <w:szCs w:val="24"/>
          <w:lang w:val="sr-Cyrl-CS"/>
        </w:rPr>
        <w:t xml:space="preserve">Звање: </w:t>
      </w:r>
      <w:r w:rsidRPr="003C4D6E">
        <w:rPr>
          <w:rFonts w:ascii="Times New Roman" w:hAnsi="Times New Roman"/>
          <w:sz w:val="24"/>
          <w:szCs w:val="24"/>
        </w:rPr>
        <w:t>научни сарадник, Стоматолошки факултет, Универзитет у Београду</w:t>
      </w:r>
    </w:p>
    <w:p w:rsidR="00A70200" w:rsidRDefault="00A70200" w:rsidP="00A70200">
      <w:pPr>
        <w:spacing w:after="0" w:line="240" w:lineRule="auto"/>
        <w:rPr>
          <w:rFonts w:ascii="Times New Roman" w:hAnsi="Times New Roman"/>
          <w:sz w:val="24"/>
          <w:szCs w:val="24"/>
          <w:lang w:val="sr-Cyrl-CS"/>
        </w:rPr>
      </w:pPr>
    </w:p>
    <w:p w:rsidR="00A70200" w:rsidRDefault="00A70200" w:rsidP="00A70200">
      <w:pPr>
        <w:spacing w:after="0" w:line="240" w:lineRule="auto"/>
        <w:rPr>
          <w:rFonts w:ascii="Times New Roman" w:hAnsi="Times New Roman"/>
          <w:sz w:val="24"/>
          <w:szCs w:val="24"/>
          <w:lang w:val="sr-Cyrl-CS"/>
        </w:rPr>
      </w:pPr>
      <w:r w:rsidRPr="003C4D6E">
        <w:rPr>
          <w:rFonts w:ascii="Times New Roman" w:hAnsi="Times New Roman"/>
          <w:sz w:val="24"/>
          <w:szCs w:val="24"/>
          <w:lang w:val="sr-Cyrl-CS"/>
        </w:rPr>
        <w:t xml:space="preserve">Списак радова </w:t>
      </w:r>
      <w:r w:rsidRPr="003C4D6E">
        <w:rPr>
          <w:rFonts w:ascii="Times New Roman" w:hAnsi="Times New Roman"/>
          <w:sz w:val="24"/>
          <w:szCs w:val="24"/>
          <w:lang w:val="en-GB"/>
        </w:rPr>
        <w:t xml:space="preserve">објављених у научним часописима </w:t>
      </w:r>
      <w:r w:rsidRPr="003C4D6E">
        <w:rPr>
          <w:rFonts w:ascii="Times New Roman" w:hAnsi="Times New Roman"/>
          <w:i/>
          <w:sz w:val="24"/>
          <w:szCs w:val="24"/>
          <w:lang w:val="en-GB"/>
        </w:rPr>
        <w:t>SCI</w:t>
      </w:r>
      <w:r w:rsidRPr="003C4D6E">
        <w:rPr>
          <w:rFonts w:ascii="Times New Roman" w:hAnsi="Times New Roman"/>
          <w:sz w:val="24"/>
          <w:szCs w:val="24"/>
          <w:lang w:val="en-GB"/>
        </w:rPr>
        <w:t xml:space="preserve"> </w:t>
      </w:r>
      <w:r w:rsidRPr="003C4D6E">
        <w:rPr>
          <w:rFonts w:ascii="Times New Roman" w:hAnsi="Times New Roman"/>
          <w:sz w:val="24"/>
          <w:szCs w:val="24"/>
        </w:rPr>
        <w:t>листе</w:t>
      </w:r>
      <w:r w:rsidRPr="003C4D6E">
        <w:rPr>
          <w:rFonts w:ascii="Times New Roman" w:hAnsi="Times New Roman"/>
          <w:sz w:val="24"/>
          <w:szCs w:val="24"/>
          <w:lang w:val="en-GB"/>
        </w:rPr>
        <w:t xml:space="preserve"> </w:t>
      </w:r>
      <w:r w:rsidRPr="003C4D6E">
        <w:rPr>
          <w:rFonts w:ascii="Times New Roman" w:hAnsi="Times New Roman"/>
          <w:sz w:val="24"/>
          <w:szCs w:val="24"/>
          <w:lang w:val="sr-Cyrl-CS"/>
        </w:rPr>
        <w:t>који квалификују ментора за вођење докторске дисертације:</w:t>
      </w:r>
    </w:p>
    <w:p w:rsidR="00A70200" w:rsidRDefault="00A70200" w:rsidP="00A70200">
      <w:pPr>
        <w:spacing w:after="0" w:line="240" w:lineRule="auto"/>
        <w:rPr>
          <w:rFonts w:ascii="Times New Roman" w:hAnsi="Times New Roman"/>
          <w:sz w:val="24"/>
          <w:szCs w:val="24"/>
          <w:lang w:val="sr-Cyrl-CS"/>
        </w:rPr>
      </w:pPr>
    </w:p>
    <w:p w:rsidR="00A70200" w:rsidRDefault="00A70200" w:rsidP="00A70200">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sz w:val="24"/>
          <w:szCs w:val="24"/>
        </w:rPr>
        <w:t xml:space="preserve">Vlajić Tovilović T., Petrović S., Lazarević M., Pavić A., Plačkić N., Milovanović A., Milošević M., Miletic V., Veljović D., Radunović M. Effect of Acetylsalicylic Acid on Biological Properties of Novel Cement Based on Calcium Phosphate Doped with Ions of Strontium, Copper, and Zinc. (2024) International Journal of Molecular Sciences, 25 (14), DOI: 10.3390/ijms25147940 </w:t>
      </w:r>
    </w:p>
    <w:p w:rsidR="00A70200" w:rsidRDefault="00A70200" w:rsidP="00A70200">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sz w:val="24"/>
          <w:szCs w:val="24"/>
        </w:rPr>
        <w:t xml:space="preserve">Herendija E., Jakšić Karišik M., Milašin J., </w:t>
      </w:r>
      <w:r w:rsidRPr="003C4D6E">
        <w:rPr>
          <w:rFonts w:ascii="Times New Roman" w:hAnsi="Times New Roman"/>
          <w:bCs/>
          <w:sz w:val="24"/>
          <w:szCs w:val="24"/>
        </w:rPr>
        <w:t>Lazarević M</w:t>
      </w:r>
      <w:r w:rsidRPr="003C4D6E">
        <w:rPr>
          <w:rFonts w:ascii="Times New Roman" w:hAnsi="Times New Roman"/>
          <w:sz w:val="24"/>
          <w:szCs w:val="24"/>
        </w:rPr>
        <w:t xml:space="preserve">., Ignjatović N. Anti-Cancer Activities of Nano Amorphous Calcium Phosphates toward Premalignant and Oral Cancer Cells. (2024) Biomedicines, 12 (7), DOI: 10.3390/biomedicines12071499 </w:t>
      </w:r>
    </w:p>
    <w:p w:rsidR="00A70200" w:rsidRDefault="00A70200" w:rsidP="00A70200">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sz w:val="24"/>
          <w:szCs w:val="24"/>
        </w:rPr>
        <w:t xml:space="preserve">Mitić D., Čarkić J., Jaćimović J., </w:t>
      </w:r>
      <w:r w:rsidRPr="003C4D6E">
        <w:rPr>
          <w:rFonts w:ascii="Times New Roman" w:hAnsi="Times New Roman"/>
          <w:bCs/>
          <w:sz w:val="24"/>
          <w:szCs w:val="24"/>
        </w:rPr>
        <w:t>Lazarević M</w:t>
      </w:r>
      <w:r w:rsidRPr="003C4D6E">
        <w:rPr>
          <w:rFonts w:ascii="Times New Roman" w:hAnsi="Times New Roman"/>
          <w:sz w:val="24"/>
          <w:szCs w:val="24"/>
        </w:rPr>
        <w:t xml:space="preserve">., Jakšić Karišik M., Toljić B., Milašin J. The Impact of Nano-Hydroxyapatite Scaffold Enrichment on Bone Regeneration In Vivo—A Systematic Review. (2024) Biomimetics, 9 (7), DOI: 10.3390/biomimetics9070386 </w:t>
      </w:r>
    </w:p>
    <w:p w:rsidR="00A70200" w:rsidRDefault="00A70200" w:rsidP="00A70200">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bCs/>
          <w:sz w:val="24"/>
          <w:szCs w:val="24"/>
        </w:rPr>
        <w:t>Lazarević M.M</w:t>
      </w:r>
      <w:r w:rsidRPr="003C4D6E">
        <w:rPr>
          <w:rFonts w:ascii="Times New Roman" w:hAnsi="Times New Roman"/>
          <w:sz w:val="24"/>
          <w:szCs w:val="24"/>
        </w:rPr>
        <w:t xml:space="preserve">., Ignjatović N.L., Mahlet Q., Bumah V.V., Radunović M., Milašin J., Uskoković D.P., Uskoković V. Biocompatible Germanium-Doped Hydroxyapatite Nanoparticles for Promoting Osteogenic Differentiation and Antimicrobial Activity. (2024) ACS Applied Nano Materials, 7 (8), pp. 8580 - 8592, DOI: 10.1021/acsanm.3c05974 </w:t>
      </w:r>
    </w:p>
    <w:p w:rsidR="00A70200" w:rsidRDefault="00A70200" w:rsidP="00A70200">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sz w:val="24"/>
          <w:szCs w:val="24"/>
        </w:rPr>
        <w:t xml:space="preserve">Pierfelice T.V., </w:t>
      </w:r>
      <w:r w:rsidRPr="003C4D6E">
        <w:rPr>
          <w:rFonts w:ascii="Times New Roman" w:hAnsi="Times New Roman"/>
          <w:bCs/>
          <w:sz w:val="24"/>
          <w:szCs w:val="24"/>
        </w:rPr>
        <w:t>Lazarevic M</w:t>
      </w:r>
      <w:r w:rsidRPr="003C4D6E">
        <w:rPr>
          <w:rFonts w:ascii="Times New Roman" w:hAnsi="Times New Roman"/>
          <w:sz w:val="24"/>
          <w:szCs w:val="24"/>
        </w:rPr>
        <w:t xml:space="preserve">., Mitic D., Nikolic N., Radunovic M., Iezzi G., Piattelli A., Milasin J. Red Light and 5% Aminolaevulinic Acid (5%) Inhibit Proliferation and Migration of Dysplastic Oral Keratinocytes via ROS Production: An In Vitro Study. (2023) Gels, 9 (8), DOI: 10.3390/gels9080604 </w:t>
      </w:r>
    </w:p>
    <w:p w:rsidR="00A70200" w:rsidRDefault="00A70200" w:rsidP="00A70200">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bCs/>
          <w:sz w:val="24"/>
          <w:szCs w:val="24"/>
        </w:rPr>
        <w:t>Lazarevic M</w:t>
      </w:r>
      <w:r w:rsidRPr="003C4D6E">
        <w:rPr>
          <w:rFonts w:ascii="Times New Roman" w:hAnsi="Times New Roman"/>
          <w:sz w:val="24"/>
          <w:szCs w:val="24"/>
        </w:rPr>
        <w:t xml:space="preserve">., Petrovic S., Pierfelice T.V., Ignjatovic N., Piattelli A., Vlajic Tovilovic T., Radunovic M. Antimicrobial and Osteogenic Effects of Collagen Membrane Decorated </w:t>
      </w:r>
      <w:r w:rsidRPr="003C4D6E">
        <w:rPr>
          <w:rFonts w:ascii="Times New Roman" w:hAnsi="Times New Roman"/>
          <w:sz w:val="24"/>
          <w:szCs w:val="24"/>
        </w:rPr>
        <w:lastRenderedPageBreak/>
        <w:t xml:space="preserve">with Chitosan–Nano-Hydroxyapatite. (2023) Biomolecules, 13 (4), DOI: 10.3390/biom13040579 </w:t>
      </w:r>
    </w:p>
    <w:p w:rsidR="00A70200" w:rsidRDefault="00A70200" w:rsidP="00A70200">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sz w:val="24"/>
          <w:szCs w:val="24"/>
        </w:rPr>
        <w:t xml:space="preserve">Vukovic M., </w:t>
      </w:r>
      <w:r w:rsidRPr="003C4D6E">
        <w:rPr>
          <w:rFonts w:ascii="Times New Roman" w:hAnsi="Times New Roman"/>
          <w:bCs/>
          <w:sz w:val="24"/>
          <w:szCs w:val="24"/>
        </w:rPr>
        <w:t>Lazarevic M</w:t>
      </w:r>
      <w:r w:rsidRPr="003C4D6E">
        <w:rPr>
          <w:rFonts w:ascii="Times New Roman" w:hAnsi="Times New Roman"/>
          <w:sz w:val="24"/>
          <w:szCs w:val="24"/>
        </w:rPr>
        <w:t xml:space="preserve">., Mitic D., Jaksic Karisik M., Ilic B., Andric M., Jevtic B., Roganovic J., Milasin J. Acetylsalicylic-acid (ASA) regulation of osteo/odontogenic differentiation and proliferation of human dental pulp stem cells (DPSCs) in vitro. (2022) Archives of Oral Biology, 144, DOI: 10.1016/j.archoralbio.2022.105564 </w:t>
      </w:r>
    </w:p>
    <w:p w:rsidR="00030325" w:rsidRPr="00A70200" w:rsidRDefault="00A70200" w:rsidP="002E4E0A">
      <w:pPr>
        <w:numPr>
          <w:ilvl w:val="0"/>
          <w:numId w:val="10"/>
        </w:numPr>
        <w:shd w:val="clear" w:color="auto" w:fill="FFFFFF"/>
        <w:spacing w:after="0" w:line="240" w:lineRule="auto"/>
        <w:jc w:val="both"/>
        <w:rPr>
          <w:rFonts w:ascii="Times New Roman" w:hAnsi="Times New Roman"/>
          <w:sz w:val="24"/>
          <w:szCs w:val="24"/>
        </w:rPr>
      </w:pPr>
      <w:r w:rsidRPr="003C4D6E">
        <w:rPr>
          <w:rFonts w:ascii="Times New Roman" w:hAnsi="Times New Roman"/>
          <w:bCs/>
          <w:sz w:val="24"/>
          <w:szCs w:val="24"/>
        </w:rPr>
        <w:t>Lazarevic M</w:t>
      </w:r>
      <w:r w:rsidRPr="003C4D6E">
        <w:rPr>
          <w:rFonts w:ascii="Times New Roman" w:hAnsi="Times New Roman"/>
          <w:sz w:val="24"/>
          <w:szCs w:val="24"/>
        </w:rPr>
        <w:t xml:space="preserve">., Milosevic M., Jelovac D., Milenkovic S., Tepavcevic Z., Baldan F., Suboticki T., Toljic B., Trisic D., Dragovic M., Damante G., Milasin J. Marked epithelial to mesenchymal transition in surgical margins of oral cancer-an in vitro study. (2020) Oncology Letters, 19 (6), pp. 3743 - 3750, DOI: 10.3892/ol.2020.11494 </w:t>
      </w:r>
    </w:p>
    <w:p w:rsidR="00A70200" w:rsidRPr="00A70200" w:rsidRDefault="00A70200" w:rsidP="00A70200">
      <w:pPr>
        <w:shd w:val="clear" w:color="auto" w:fill="FFFFFF"/>
        <w:spacing w:after="0" w:line="240" w:lineRule="auto"/>
        <w:ind w:left="720"/>
        <w:jc w:val="both"/>
        <w:rPr>
          <w:rFonts w:ascii="Times New Roman" w:hAnsi="Times New Roman"/>
          <w:sz w:val="24"/>
          <w:szCs w:val="24"/>
        </w:rPr>
      </w:pPr>
    </w:p>
    <w:p w:rsidR="00B931D3" w:rsidRPr="002E4E0A" w:rsidRDefault="00B931D3" w:rsidP="002E4E0A">
      <w:pPr>
        <w:numPr>
          <w:ilvl w:val="0"/>
          <w:numId w:val="10"/>
        </w:numPr>
        <w:spacing w:after="0" w:line="240" w:lineRule="auto"/>
        <w:rPr>
          <w:rFonts w:ascii="Times New Roman" w:hAnsi="Times New Roman"/>
          <w:b/>
          <w:sz w:val="24"/>
          <w:szCs w:val="24"/>
          <w:lang w:val="sr-Cyrl-CS"/>
        </w:rPr>
      </w:pPr>
      <w:r w:rsidRPr="002E4E0A">
        <w:rPr>
          <w:rFonts w:ascii="Times New Roman" w:hAnsi="Times New Roman"/>
          <w:b/>
          <w:sz w:val="24"/>
          <w:szCs w:val="24"/>
          <w:lang w:val="sr-Cyrl-CS"/>
        </w:rPr>
        <w:t>Закључак и предлог</w:t>
      </w:r>
      <w:r w:rsidR="00527509" w:rsidRPr="002E4E0A">
        <w:rPr>
          <w:rFonts w:ascii="Times New Roman" w:hAnsi="Times New Roman"/>
          <w:b/>
          <w:sz w:val="24"/>
          <w:szCs w:val="24"/>
          <w:lang w:val="sr-Cyrl-CS"/>
        </w:rPr>
        <w:t xml:space="preserve"> комисије</w:t>
      </w:r>
      <w:r w:rsidRPr="002E4E0A">
        <w:rPr>
          <w:rFonts w:ascii="Times New Roman" w:hAnsi="Times New Roman"/>
          <w:b/>
          <w:sz w:val="24"/>
          <w:szCs w:val="24"/>
          <w:lang w:val="sr-Cyrl-CS"/>
        </w:rPr>
        <w:t>:</w:t>
      </w:r>
    </w:p>
    <w:p w:rsidR="00B931D3" w:rsidRPr="002E4E0A" w:rsidRDefault="00B931D3" w:rsidP="002E4E0A">
      <w:pPr>
        <w:spacing w:after="0" w:line="240" w:lineRule="auto"/>
        <w:ind w:firstLine="720"/>
        <w:jc w:val="both"/>
        <w:rPr>
          <w:rFonts w:ascii="Times New Roman" w:hAnsi="Times New Roman"/>
          <w:noProof/>
          <w:color w:val="000000"/>
          <w:sz w:val="24"/>
          <w:szCs w:val="24"/>
          <w:lang w:val="sr-Cyrl-CS"/>
        </w:rPr>
      </w:pPr>
    </w:p>
    <w:p w:rsidR="00030325" w:rsidRDefault="005B4EF3" w:rsidP="00030325">
      <w:pPr>
        <w:autoSpaceDE w:val="0"/>
        <w:autoSpaceDN w:val="0"/>
        <w:adjustRightInd w:val="0"/>
        <w:spacing w:after="0" w:line="240" w:lineRule="auto"/>
        <w:jc w:val="both"/>
        <w:rPr>
          <w:rFonts w:ascii="Times New Roman" w:hAnsi="Times New Roman"/>
          <w:noProof/>
          <w:color w:val="000000"/>
          <w:sz w:val="24"/>
          <w:szCs w:val="24"/>
          <w:lang w:val="sr-Cyrl-CS"/>
        </w:rPr>
      </w:pPr>
      <w:r>
        <w:rPr>
          <w:rFonts w:ascii="Times New Roman" w:hAnsi="Times New Roman"/>
          <w:noProof/>
          <w:color w:val="000000"/>
          <w:sz w:val="24"/>
          <w:szCs w:val="24"/>
        </w:rPr>
        <w:t>На основу изнетих података</w:t>
      </w:r>
      <w:r w:rsidR="00030325">
        <w:rPr>
          <w:rFonts w:ascii="Times New Roman" w:hAnsi="Times New Roman"/>
          <w:noProof/>
          <w:color w:val="000000"/>
          <w:sz w:val="24"/>
          <w:szCs w:val="24"/>
          <w:lang w:val="sr-Cyrl-CS"/>
        </w:rPr>
        <w:t xml:space="preserve"> </w:t>
      </w:r>
      <w:r w:rsidR="00030325" w:rsidRPr="00DE604C">
        <w:rPr>
          <w:rFonts w:ascii="Times New Roman" w:hAnsi="Times New Roman"/>
          <w:noProof/>
          <w:color w:val="000000"/>
          <w:sz w:val="24"/>
          <w:szCs w:val="24"/>
        </w:rPr>
        <w:t>Комисија сматра да је предложена тема докторске дисертације</w:t>
      </w:r>
      <w:r w:rsidR="00030325" w:rsidRPr="003C4D6E">
        <w:rPr>
          <w:rFonts w:ascii="Times New Roman" w:hAnsi="Times New Roman"/>
          <w:noProof/>
          <w:color w:val="000000"/>
          <w:sz w:val="24"/>
          <w:szCs w:val="24"/>
          <w:lang w:val="sr-Cyrl-CS"/>
        </w:rPr>
        <w:t xml:space="preserve"> </w:t>
      </w:r>
      <w:r w:rsidR="00030325" w:rsidRPr="003C4D6E">
        <w:rPr>
          <w:rFonts w:ascii="Times New Roman" w:hAnsi="Times New Roman"/>
          <w:sz w:val="24"/>
          <w:szCs w:val="24"/>
        </w:rPr>
        <w:t>“</w:t>
      </w:r>
      <w:r w:rsidR="00030325" w:rsidRPr="003C4D6E">
        <w:rPr>
          <w:rFonts w:ascii="Times New Roman" w:hAnsi="Times New Roman"/>
          <w:b/>
          <w:i/>
          <w:iCs/>
          <w:sz w:val="24"/>
          <w:szCs w:val="24"/>
        </w:rPr>
        <w:t>I</w:t>
      </w:r>
      <w:r w:rsidR="00030325" w:rsidRPr="003C4D6E">
        <w:rPr>
          <w:rFonts w:ascii="Times New Roman" w:hAnsi="Times New Roman"/>
          <w:b/>
          <w:i/>
          <w:iCs/>
          <w:sz w:val="24"/>
          <w:szCs w:val="24"/>
          <w:lang w:val="sr-Cyrl-CS"/>
        </w:rPr>
        <w:t>n vitro</w:t>
      </w:r>
      <w:r w:rsidR="00030325" w:rsidRPr="003C4D6E">
        <w:rPr>
          <w:rFonts w:ascii="Times New Roman" w:hAnsi="Times New Roman"/>
          <w:b/>
          <w:sz w:val="24"/>
          <w:szCs w:val="24"/>
          <w:lang w:val="sr-Cyrl-CS"/>
        </w:rPr>
        <w:t xml:space="preserve"> истраживање анти</w:t>
      </w:r>
      <w:r w:rsidR="00030325">
        <w:rPr>
          <w:rFonts w:ascii="Times New Roman" w:hAnsi="Times New Roman"/>
          <w:b/>
          <w:sz w:val="24"/>
          <w:szCs w:val="24"/>
          <w:lang w:val="sr-Cyrl-CS"/>
        </w:rPr>
        <w:t>туморског</w:t>
      </w:r>
      <w:r w:rsidR="00030325" w:rsidRPr="003C4D6E">
        <w:rPr>
          <w:rFonts w:ascii="Times New Roman" w:hAnsi="Times New Roman"/>
          <w:b/>
          <w:sz w:val="24"/>
          <w:szCs w:val="24"/>
          <w:lang w:val="sr-Cyrl-CS"/>
        </w:rPr>
        <w:t xml:space="preserve"> потенцијала дизајнираних система на бази синтетског наночестичног калцијум фосфата</w:t>
      </w:r>
      <w:r w:rsidR="00030325" w:rsidRPr="003C4D6E">
        <w:rPr>
          <w:rFonts w:ascii="Times New Roman" w:hAnsi="Times New Roman"/>
          <w:sz w:val="24"/>
          <w:szCs w:val="24"/>
        </w:rPr>
        <w:t xml:space="preserve">” </w:t>
      </w:r>
      <w:r w:rsidR="00030325">
        <w:rPr>
          <w:rFonts w:ascii="Times New Roman" w:hAnsi="Times New Roman"/>
          <w:sz w:val="24"/>
          <w:szCs w:val="24"/>
        </w:rPr>
        <w:t xml:space="preserve">научно заснована и актуелна и да кандидаткиња Евелина Херендија, доктор стоматологије, </w:t>
      </w:r>
      <w:r w:rsidR="00030325" w:rsidRPr="00DE604C">
        <w:rPr>
          <w:rFonts w:ascii="Times New Roman" w:hAnsi="Times New Roman"/>
          <w:sz w:val="24"/>
          <w:szCs w:val="24"/>
        </w:rPr>
        <w:t>испуњава услове за рад на овој докторској тези.</w:t>
      </w:r>
      <w:r w:rsidR="00030325">
        <w:rPr>
          <w:rFonts w:ascii="Times New Roman" w:hAnsi="Times New Roman"/>
          <w:sz w:val="24"/>
          <w:szCs w:val="24"/>
        </w:rPr>
        <w:t xml:space="preserve"> </w:t>
      </w:r>
      <w:r w:rsidR="00030325" w:rsidRPr="003C4D6E">
        <w:rPr>
          <w:rFonts w:ascii="Times New Roman" w:hAnsi="Times New Roman"/>
          <w:noProof/>
          <w:color w:val="000000"/>
          <w:sz w:val="24"/>
          <w:szCs w:val="24"/>
          <w:lang w:val="sr-Cyrl-CS"/>
        </w:rPr>
        <w:t xml:space="preserve">Комисија предлаже Већу за студије при Универзитету у Београду да прихвати тему </w:t>
      </w:r>
      <w:r w:rsidR="00030325" w:rsidRPr="003C4D6E">
        <w:rPr>
          <w:rFonts w:ascii="Times New Roman" w:hAnsi="Times New Roman"/>
          <w:sz w:val="24"/>
          <w:szCs w:val="24"/>
        </w:rPr>
        <w:t>и кандидат</w:t>
      </w:r>
      <w:r w:rsidR="00030325">
        <w:rPr>
          <w:rFonts w:ascii="Times New Roman" w:hAnsi="Times New Roman"/>
          <w:sz w:val="24"/>
          <w:szCs w:val="24"/>
        </w:rPr>
        <w:t>кињи</w:t>
      </w:r>
      <w:r w:rsidR="00030325" w:rsidRPr="003C4D6E">
        <w:rPr>
          <w:rFonts w:ascii="Times New Roman" w:hAnsi="Times New Roman"/>
          <w:sz w:val="24"/>
          <w:szCs w:val="24"/>
        </w:rPr>
        <w:t xml:space="preserve"> Евелини Херендија одобри израду докторске дисертације под </w:t>
      </w:r>
      <w:r w:rsidR="00030325" w:rsidRPr="00DE604C">
        <w:rPr>
          <w:rFonts w:ascii="Times New Roman" w:hAnsi="Times New Roman"/>
          <w:sz w:val="24"/>
          <w:szCs w:val="24"/>
          <w:lang w:val="sr-Cyrl-CS"/>
        </w:rPr>
        <w:t>наведеним насловом</w:t>
      </w:r>
      <w:r w:rsidR="00030325">
        <w:rPr>
          <w:rFonts w:ascii="Times New Roman" w:hAnsi="Times New Roman"/>
          <w:sz w:val="24"/>
          <w:szCs w:val="24"/>
          <w:lang w:val="sr-Cyrl-CS"/>
        </w:rPr>
        <w:t>. За</w:t>
      </w:r>
      <w:r w:rsidR="00030325" w:rsidRPr="00DE604C">
        <w:rPr>
          <w:rFonts w:ascii="Times New Roman" w:hAnsi="Times New Roman"/>
          <w:sz w:val="24"/>
          <w:szCs w:val="24"/>
        </w:rPr>
        <w:t xml:space="preserve"> </w:t>
      </w:r>
      <w:r w:rsidR="00030325" w:rsidRPr="003C4D6E">
        <w:rPr>
          <w:rFonts w:ascii="Times New Roman" w:hAnsi="Times New Roman"/>
          <w:sz w:val="24"/>
          <w:szCs w:val="24"/>
        </w:rPr>
        <w:t>ментор</w:t>
      </w:r>
      <w:r w:rsidR="00030325">
        <w:rPr>
          <w:rFonts w:ascii="Times New Roman" w:hAnsi="Times New Roman"/>
          <w:sz w:val="24"/>
          <w:szCs w:val="24"/>
        </w:rPr>
        <w:t>е се предлажу</w:t>
      </w:r>
      <w:r>
        <w:rPr>
          <w:rFonts w:ascii="Times New Roman" w:hAnsi="Times New Roman"/>
          <w:sz w:val="24"/>
          <w:szCs w:val="24"/>
        </w:rPr>
        <w:t xml:space="preserve"> др Ненад</w:t>
      </w:r>
      <w:r w:rsidR="00030325" w:rsidRPr="003C4D6E">
        <w:rPr>
          <w:rFonts w:ascii="Times New Roman" w:hAnsi="Times New Roman"/>
          <w:sz w:val="24"/>
          <w:szCs w:val="24"/>
        </w:rPr>
        <w:t xml:space="preserve"> Игњатовић, научн</w:t>
      </w:r>
      <w:r w:rsidR="00030325">
        <w:rPr>
          <w:rFonts w:ascii="Times New Roman" w:hAnsi="Times New Roman"/>
          <w:sz w:val="24"/>
          <w:szCs w:val="24"/>
        </w:rPr>
        <w:t>и</w:t>
      </w:r>
      <w:r w:rsidR="00030325" w:rsidRPr="003C4D6E">
        <w:rPr>
          <w:rFonts w:ascii="Times New Roman" w:hAnsi="Times New Roman"/>
          <w:sz w:val="24"/>
          <w:szCs w:val="24"/>
        </w:rPr>
        <w:t xml:space="preserve"> саветник Института техничких наука САНУ у Београду</w:t>
      </w:r>
      <w:r w:rsidR="00030325">
        <w:rPr>
          <w:rFonts w:ascii="Times New Roman" w:hAnsi="Times New Roman"/>
          <w:sz w:val="24"/>
          <w:szCs w:val="24"/>
        </w:rPr>
        <w:t xml:space="preserve"> (</w:t>
      </w:r>
      <w:r w:rsidR="00030325" w:rsidRPr="00DE604C">
        <w:rPr>
          <w:rFonts w:ascii="Times New Roman" w:hAnsi="Times New Roman"/>
          <w:sz w:val="24"/>
          <w:szCs w:val="24"/>
        </w:rPr>
        <w:t xml:space="preserve">ужа научна област </w:t>
      </w:r>
      <w:r w:rsidR="00030325">
        <w:rPr>
          <w:rFonts w:ascii="Times New Roman" w:hAnsi="Times New Roman"/>
          <w:sz w:val="24"/>
          <w:szCs w:val="24"/>
        </w:rPr>
        <w:t>Наука о материјалима</w:t>
      </w:r>
      <w:r w:rsidR="00030325" w:rsidRPr="00DE604C">
        <w:rPr>
          <w:rFonts w:ascii="Times New Roman" w:hAnsi="Times New Roman"/>
          <w:sz w:val="24"/>
          <w:szCs w:val="24"/>
        </w:rPr>
        <w:t>)</w:t>
      </w:r>
      <w:r w:rsidR="00030325" w:rsidRPr="003C4D6E">
        <w:rPr>
          <w:rFonts w:ascii="Times New Roman" w:hAnsi="Times New Roman"/>
          <w:sz w:val="24"/>
          <w:szCs w:val="24"/>
          <w:lang w:val="sr-Cyrl-CS"/>
        </w:rPr>
        <w:t xml:space="preserve"> и </w:t>
      </w:r>
      <w:r w:rsidR="00030325" w:rsidRPr="003C4D6E">
        <w:rPr>
          <w:rFonts w:ascii="Times New Roman" w:hAnsi="Times New Roman"/>
          <w:sz w:val="24"/>
          <w:szCs w:val="24"/>
        </w:rPr>
        <w:t>др Милош Лазаревић, научн</w:t>
      </w:r>
      <w:r w:rsidR="00030325">
        <w:rPr>
          <w:rFonts w:ascii="Times New Roman" w:hAnsi="Times New Roman"/>
          <w:sz w:val="24"/>
          <w:szCs w:val="24"/>
        </w:rPr>
        <w:t>и</w:t>
      </w:r>
      <w:r w:rsidR="00030325" w:rsidRPr="003C4D6E">
        <w:rPr>
          <w:rFonts w:ascii="Times New Roman" w:hAnsi="Times New Roman"/>
          <w:sz w:val="24"/>
          <w:szCs w:val="24"/>
        </w:rPr>
        <w:t xml:space="preserve"> сарадник Стоматолошког факултета Универзитета у Београду</w:t>
      </w:r>
      <w:r w:rsidR="00030325">
        <w:rPr>
          <w:rFonts w:ascii="Times New Roman" w:hAnsi="Times New Roman"/>
          <w:sz w:val="24"/>
          <w:szCs w:val="24"/>
        </w:rPr>
        <w:t xml:space="preserve"> </w:t>
      </w:r>
      <w:r w:rsidR="00030325" w:rsidRPr="00DE604C">
        <w:rPr>
          <w:rFonts w:ascii="Times New Roman" w:hAnsi="Times New Roman"/>
          <w:sz w:val="24"/>
          <w:szCs w:val="24"/>
        </w:rPr>
        <w:t xml:space="preserve">(ужа научна област </w:t>
      </w:r>
      <w:r w:rsidR="00D012C2">
        <w:rPr>
          <w:rFonts w:ascii="Times New Roman" w:hAnsi="Times New Roman"/>
          <w:sz w:val="24"/>
          <w:szCs w:val="24"/>
        </w:rPr>
        <w:t>Стоматолошке науке</w:t>
      </w:r>
      <w:r w:rsidR="00030325" w:rsidRPr="00DE604C">
        <w:rPr>
          <w:rFonts w:ascii="Times New Roman" w:hAnsi="Times New Roman"/>
          <w:sz w:val="24"/>
          <w:szCs w:val="24"/>
        </w:rPr>
        <w:t>)</w:t>
      </w:r>
      <w:r w:rsidR="00030325" w:rsidRPr="003C4D6E">
        <w:rPr>
          <w:rFonts w:ascii="Times New Roman" w:hAnsi="Times New Roman"/>
          <w:sz w:val="24"/>
          <w:szCs w:val="24"/>
        </w:rPr>
        <w:t>.</w:t>
      </w:r>
    </w:p>
    <w:p w:rsidR="000700CC" w:rsidRPr="002E4E0A" w:rsidRDefault="000700CC" w:rsidP="00D64F27">
      <w:pPr>
        <w:spacing w:after="0" w:line="240" w:lineRule="auto"/>
        <w:rPr>
          <w:rFonts w:ascii="Times New Roman" w:hAnsi="Times New Roman"/>
          <w:sz w:val="24"/>
          <w:szCs w:val="24"/>
          <w:lang w:val="sr-Cyrl-CS"/>
        </w:rPr>
      </w:pPr>
    </w:p>
    <w:p w:rsidR="000700CC" w:rsidRPr="002E4E0A" w:rsidRDefault="000700CC" w:rsidP="00D64F27">
      <w:pPr>
        <w:spacing w:after="0" w:line="240" w:lineRule="auto"/>
        <w:rPr>
          <w:rFonts w:ascii="Times New Roman" w:hAnsi="Times New Roman"/>
          <w:sz w:val="24"/>
          <w:szCs w:val="24"/>
          <w:lang w:val="sr-Cyrl-CS"/>
        </w:rPr>
      </w:pPr>
    </w:p>
    <w:p w:rsidR="00064F47" w:rsidRPr="002E4E0A" w:rsidRDefault="00064F47" w:rsidP="00D64F27">
      <w:pPr>
        <w:spacing w:after="0" w:line="240" w:lineRule="auto"/>
        <w:rPr>
          <w:rFonts w:ascii="Times New Roman" w:hAnsi="Times New Roman"/>
          <w:sz w:val="24"/>
          <w:szCs w:val="24"/>
          <w:lang w:val="sr-Cyrl-CS"/>
        </w:rPr>
      </w:pPr>
    </w:p>
    <w:p w:rsidR="00D64F27" w:rsidRPr="002E4E0A" w:rsidRDefault="003C4D6E" w:rsidP="00D64F27">
      <w:pPr>
        <w:autoSpaceDE w:val="0"/>
        <w:autoSpaceDN w:val="0"/>
        <w:adjustRightInd w:val="0"/>
        <w:spacing w:after="0" w:line="240" w:lineRule="auto"/>
        <w:rPr>
          <w:rFonts w:ascii="Times New Roman" w:hAnsi="Times New Roman"/>
          <w:sz w:val="24"/>
          <w:szCs w:val="24"/>
          <w:lang w:val="sr-Latn-CS"/>
        </w:rPr>
      </w:pPr>
      <w:r w:rsidRPr="003C4D6E">
        <w:rPr>
          <w:rFonts w:ascii="Times New Roman" w:hAnsi="Times New Roman"/>
          <w:sz w:val="24"/>
          <w:szCs w:val="24"/>
          <w:lang w:val="sr-Cyrl-CS"/>
        </w:rPr>
        <w:t xml:space="preserve">Београд, </w:t>
      </w:r>
      <w:r w:rsidR="00BE294B">
        <w:rPr>
          <w:rFonts w:ascii="Times New Roman" w:hAnsi="Times New Roman"/>
          <w:sz w:val="24"/>
          <w:szCs w:val="24"/>
          <w:u w:val="single"/>
          <w:lang w:val="sr-Cyrl-CS"/>
        </w:rPr>
        <w:t>1</w:t>
      </w:r>
      <w:r w:rsidR="00030325">
        <w:rPr>
          <w:rFonts w:ascii="Times New Roman" w:hAnsi="Times New Roman"/>
          <w:sz w:val="24"/>
          <w:szCs w:val="24"/>
          <w:u w:val="single"/>
          <w:lang w:val="en-GB"/>
        </w:rPr>
        <w:t>9</w:t>
      </w:r>
      <w:r w:rsidRPr="003C4D6E">
        <w:rPr>
          <w:rFonts w:ascii="Times New Roman" w:hAnsi="Times New Roman"/>
          <w:sz w:val="24"/>
          <w:szCs w:val="24"/>
          <w:u w:val="single"/>
          <w:lang w:val="sr-Cyrl-CS"/>
        </w:rPr>
        <w:t>.03.2025. године</w:t>
      </w:r>
    </w:p>
    <w:p w:rsidR="000700CC" w:rsidRPr="00800446" w:rsidRDefault="000700CC" w:rsidP="000700CC">
      <w:pPr>
        <w:autoSpaceDE w:val="0"/>
        <w:autoSpaceDN w:val="0"/>
        <w:adjustRightInd w:val="0"/>
        <w:spacing w:after="0" w:line="240" w:lineRule="auto"/>
        <w:rPr>
          <w:rFonts w:ascii="Times New Roman" w:hAnsi="Times New Roman"/>
          <w:sz w:val="24"/>
          <w:szCs w:val="24"/>
          <w:lang w:val="en-GB"/>
        </w:rPr>
      </w:pPr>
    </w:p>
    <w:p w:rsidR="00030325" w:rsidRPr="00030325" w:rsidRDefault="00030325" w:rsidP="000700CC">
      <w:pPr>
        <w:autoSpaceDE w:val="0"/>
        <w:autoSpaceDN w:val="0"/>
        <w:adjustRightInd w:val="0"/>
        <w:spacing w:after="0" w:line="240" w:lineRule="auto"/>
        <w:rPr>
          <w:rFonts w:ascii="Times New Roman" w:hAnsi="Times New Roman"/>
          <w:sz w:val="24"/>
          <w:szCs w:val="24"/>
        </w:rPr>
      </w:pPr>
    </w:p>
    <w:p w:rsidR="00B931D3" w:rsidRPr="002421D1" w:rsidRDefault="003C4D6E" w:rsidP="000700CC">
      <w:pPr>
        <w:autoSpaceDE w:val="0"/>
        <w:autoSpaceDN w:val="0"/>
        <w:adjustRightInd w:val="0"/>
        <w:spacing w:after="0" w:line="240" w:lineRule="auto"/>
        <w:jc w:val="right"/>
        <w:rPr>
          <w:rFonts w:ascii="Times New Roman" w:hAnsi="Times New Roman"/>
          <w:sz w:val="24"/>
          <w:szCs w:val="24"/>
          <w:lang w:val="en-GB"/>
        </w:rPr>
      </w:pPr>
      <w:r w:rsidRPr="003C4D6E">
        <w:rPr>
          <w:rFonts w:ascii="Times New Roman" w:hAnsi="Times New Roman"/>
          <w:sz w:val="24"/>
          <w:szCs w:val="24"/>
          <w:lang w:val="sr-Cyrl-CS"/>
        </w:rPr>
        <w:t>Потпис чланова комисије:</w:t>
      </w:r>
    </w:p>
    <w:p w:rsidR="00B931D3" w:rsidRPr="002E4E0A" w:rsidRDefault="00B931D3" w:rsidP="00996230">
      <w:pPr>
        <w:autoSpaceDE w:val="0"/>
        <w:autoSpaceDN w:val="0"/>
        <w:adjustRightInd w:val="0"/>
        <w:spacing w:after="0" w:line="240" w:lineRule="auto"/>
        <w:rPr>
          <w:rFonts w:ascii="Times New Roman" w:hAnsi="Times New Roman"/>
          <w:sz w:val="24"/>
          <w:szCs w:val="24"/>
          <w:lang w:val="sr-Cyrl-CS"/>
        </w:rPr>
      </w:pPr>
    </w:p>
    <w:p w:rsidR="00D64F27" w:rsidRPr="002E4E0A" w:rsidRDefault="00D64F27" w:rsidP="00996230">
      <w:pPr>
        <w:autoSpaceDE w:val="0"/>
        <w:autoSpaceDN w:val="0"/>
        <w:adjustRightInd w:val="0"/>
        <w:spacing w:after="0" w:line="240" w:lineRule="auto"/>
        <w:rPr>
          <w:rFonts w:ascii="Times New Roman" w:hAnsi="Times New Roman"/>
          <w:sz w:val="24"/>
          <w:szCs w:val="24"/>
          <w:lang w:val="sr-Cyrl-CS"/>
        </w:rPr>
      </w:pPr>
    </w:p>
    <w:p w:rsidR="00D64F27" w:rsidRPr="002E4E0A" w:rsidRDefault="00D64F27" w:rsidP="00996230">
      <w:pPr>
        <w:autoSpaceDE w:val="0"/>
        <w:autoSpaceDN w:val="0"/>
        <w:adjustRightInd w:val="0"/>
        <w:spacing w:after="0" w:line="240" w:lineRule="auto"/>
        <w:rPr>
          <w:rFonts w:ascii="Times New Roman" w:hAnsi="Times New Roman"/>
          <w:sz w:val="24"/>
          <w:szCs w:val="24"/>
          <w:lang w:val="sr-Cyrl-CS"/>
        </w:rPr>
      </w:pPr>
    </w:p>
    <w:p w:rsidR="005A2ACF" w:rsidRPr="002E4E0A" w:rsidRDefault="005A2ACF" w:rsidP="005A2ACF">
      <w:pPr>
        <w:autoSpaceDE w:val="0"/>
        <w:autoSpaceDN w:val="0"/>
        <w:adjustRightInd w:val="0"/>
        <w:spacing w:after="0" w:line="240" w:lineRule="auto"/>
        <w:jc w:val="right"/>
        <w:rPr>
          <w:rFonts w:ascii="Times New Roman" w:hAnsi="Times New Roman"/>
          <w:sz w:val="24"/>
          <w:szCs w:val="24"/>
          <w:lang w:val="sr-Cyrl-CS"/>
        </w:rPr>
      </w:pPr>
      <w:r w:rsidRPr="003C4D6E">
        <w:rPr>
          <w:rFonts w:ascii="Times New Roman" w:hAnsi="Times New Roman"/>
          <w:sz w:val="24"/>
          <w:szCs w:val="24"/>
          <w:lang w:val="sr-Cyrl-CS"/>
        </w:rPr>
        <w:t>__________________________________</w:t>
      </w:r>
    </w:p>
    <w:p w:rsidR="005A2ACF" w:rsidRPr="002E4E0A" w:rsidRDefault="005A2ACF" w:rsidP="005A2ACF">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Д</w:t>
      </w:r>
      <w:r w:rsidRPr="003C4D6E">
        <w:rPr>
          <w:rFonts w:ascii="Times New Roman" w:hAnsi="Times New Roman"/>
          <w:sz w:val="24"/>
          <w:szCs w:val="24"/>
        </w:rPr>
        <w:t>р Бојана Обрадовић,</w:t>
      </w:r>
      <w:r>
        <w:rPr>
          <w:rFonts w:ascii="Times New Roman" w:hAnsi="Times New Roman"/>
          <w:sz w:val="24"/>
          <w:szCs w:val="24"/>
        </w:rPr>
        <w:t xml:space="preserve"> редовни професор</w:t>
      </w:r>
      <w:r w:rsidRPr="003C4D6E">
        <w:rPr>
          <w:rFonts w:ascii="Times New Roman" w:hAnsi="Times New Roman"/>
          <w:sz w:val="24"/>
          <w:szCs w:val="24"/>
        </w:rPr>
        <w:t xml:space="preserve"> </w:t>
      </w:r>
    </w:p>
    <w:p w:rsidR="005A2ACF" w:rsidRPr="002E4E0A" w:rsidRDefault="005A2ACF" w:rsidP="005A2ACF">
      <w:pPr>
        <w:autoSpaceDE w:val="0"/>
        <w:autoSpaceDN w:val="0"/>
        <w:adjustRightInd w:val="0"/>
        <w:spacing w:after="0" w:line="240" w:lineRule="auto"/>
        <w:jc w:val="right"/>
        <w:rPr>
          <w:rFonts w:ascii="Times New Roman" w:hAnsi="Times New Roman"/>
          <w:sz w:val="24"/>
          <w:szCs w:val="24"/>
        </w:rPr>
      </w:pPr>
      <w:r w:rsidRPr="003C4D6E">
        <w:rPr>
          <w:rFonts w:ascii="Times New Roman" w:hAnsi="Times New Roman"/>
          <w:sz w:val="24"/>
          <w:szCs w:val="24"/>
        </w:rPr>
        <w:t>Ун</w:t>
      </w:r>
      <w:r>
        <w:rPr>
          <w:rFonts w:ascii="Times New Roman" w:hAnsi="Times New Roman"/>
          <w:sz w:val="24"/>
          <w:szCs w:val="24"/>
        </w:rPr>
        <w:t>и</w:t>
      </w:r>
      <w:r w:rsidRPr="003C4D6E">
        <w:rPr>
          <w:rFonts w:ascii="Times New Roman" w:hAnsi="Times New Roman"/>
          <w:sz w:val="24"/>
          <w:szCs w:val="24"/>
        </w:rPr>
        <w:t>верзитет у Београду</w:t>
      </w:r>
      <w:r>
        <w:rPr>
          <w:rFonts w:ascii="Times New Roman" w:hAnsi="Times New Roman"/>
          <w:sz w:val="24"/>
          <w:szCs w:val="24"/>
        </w:rPr>
        <w:t>,</w:t>
      </w:r>
      <w:r w:rsidRPr="003C4D6E">
        <w:rPr>
          <w:rFonts w:ascii="Times New Roman" w:hAnsi="Times New Roman"/>
          <w:sz w:val="24"/>
          <w:szCs w:val="24"/>
        </w:rPr>
        <w:t xml:space="preserve"> Технолошко-металуршки факултет</w:t>
      </w:r>
    </w:p>
    <w:p w:rsidR="005A2ACF" w:rsidRPr="002E4E0A" w:rsidRDefault="005A2ACF" w:rsidP="005A2ACF">
      <w:pPr>
        <w:autoSpaceDE w:val="0"/>
        <w:autoSpaceDN w:val="0"/>
        <w:adjustRightInd w:val="0"/>
        <w:spacing w:after="0" w:line="240" w:lineRule="auto"/>
        <w:jc w:val="right"/>
        <w:rPr>
          <w:rFonts w:ascii="Times New Roman" w:hAnsi="Times New Roman"/>
          <w:sz w:val="24"/>
          <w:szCs w:val="24"/>
        </w:rPr>
      </w:pPr>
    </w:p>
    <w:p w:rsidR="005A2ACF" w:rsidRPr="00097A06" w:rsidRDefault="005A2ACF" w:rsidP="005A2ACF">
      <w:pPr>
        <w:autoSpaceDE w:val="0"/>
        <w:autoSpaceDN w:val="0"/>
        <w:adjustRightInd w:val="0"/>
        <w:spacing w:after="0" w:line="240" w:lineRule="auto"/>
        <w:rPr>
          <w:rFonts w:ascii="Times New Roman" w:hAnsi="Times New Roman"/>
          <w:sz w:val="24"/>
          <w:szCs w:val="24"/>
        </w:rPr>
      </w:pPr>
    </w:p>
    <w:p w:rsidR="005A2ACF" w:rsidRPr="002E4E0A" w:rsidRDefault="005A2ACF" w:rsidP="005A2ACF">
      <w:pPr>
        <w:autoSpaceDE w:val="0"/>
        <w:autoSpaceDN w:val="0"/>
        <w:adjustRightInd w:val="0"/>
        <w:spacing w:after="0" w:line="240" w:lineRule="auto"/>
        <w:jc w:val="right"/>
        <w:rPr>
          <w:rFonts w:ascii="Times New Roman" w:hAnsi="Times New Roman"/>
          <w:sz w:val="24"/>
          <w:szCs w:val="24"/>
          <w:lang w:val="sr-Cyrl-CS"/>
        </w:rPr>
      </w:pPr>
      <w:r w:rsidRPr="003C4D6E">
        <w:rPr>
          <w:rFonts w:ascii="Times New Roman" w:hAnsi="Times New Roman"/>
          <w:sz w:val="24"/>
          <w:szCs w:val="24"/>
          <w:lang w:val="sr-Cyrl-CS"/>
        </w:rPr>
        <w:tab/>
      </w:r>
      <w:r w:rsidRPr="003C4D6E">
        <w:rPr>
          <w:rFonts w:ascii="Times New Roman" w:hAnsi="Times New Roman"/>
          <w:sz w:val="24"/>
          <w:szCs w:val="24"/>
          <w:lang w:val="sr-Cyrl-CS"/>
        </w:rPr>
        <w:tab/>
      </w:r>
      <w:r w:rsidRPr="003C4D6E">
        <w:rPr>
          <w:rFonts w:ascii="Times New Roman" w:hAnsi="Times New Roman"/>
          <w:sz w:val="24"/>
          <w:szCs w:val="24"/>
          <w:lang w:val="sr-Cyrl-CS"/>
        </w:rPr>
        <w:tab/>
      </w:r>
      <w:r w:rsidRPr="003C4D6E">
        <w:rPr>
          <w:rFonts w:ascii="Times New Roman" w:hAnsi="Times New Roman"/>
          <w:sz w:val="24"/>
          <w:szCs w:val="24"/>
          <w:lang w:val="sr-Cyrl-CS"/>
        </w:rPr>
        <w:tab/>
        <w:t>_________________________________</w:t>
      </w:r>
    </w:p>
    <w:p w:rsidR="005A2ACF" w:rsidRPr="00F45D6F" w:rsidRDefault="005A2ACF" w:rsidP="005A2ACF">
      <w:pPr>
        <w:autoSpaceDE w:val="0"/>
        <w:autoSpaceDN w:val="0"/>
        <w:adjustRightInd w:val="0"/>
        <w:spacing w:after="0" w:line="240" w:lineRule="auto"/>
        <w:jc w:val="right"/>
        <w:rPr>
          <w:rFonts w:ascii="Times New Roman" w:hAnsi="Times New Roman"/>
          <w:sz w:val="24"/>
          <w:szCs w:val="24"/>
          <w:lang w:val="en-GB"/>
        </w:rPr>
      </w:pPr>
      <w:r>
        <w:rPr>
          <w:rFonts w:ascii="Times New Roman" w:hAnsi="Times New Roman"/>
          <w:sz w:val="24"/>
          <w:szCs w:val="24"/>
        </w:rPr>
        <w:t>Д</w:t>
      </w:r>
      <w:r w:rsidRPr="003C4D6E">
        <w:rPr>
          <w:rFonts w:ascii="Times New Roman" w:hAnsi="Times New Roman"/>
          <w:sz w:val="24"/>
          <w:szCs w:val="24"/>
        </w:rPr>
        <w:t>р Милица Јанковић,</w:t>
      </w:r>
      <w:r w:rsidR="00F45D6F">
        <w:rPr>
          <w:rFonts w:ascii="Times New Roman" w:hAnsi="Times New Roman"/>
          <w:sz w:val="24"/>
          <w:szCs w:val="24"/>
        </w:rPr>
        <w:t xml:space="preserve"> ванредни</w:t>
      </w:r>
      <w:r w:rsidRPr="003C4D6E">
        <w:rPr>
          <w:rFonts w:ascii="Times New Roman" w:hAnsi="Times New Roman"/>
          <w:sz w:val="24"/>
          <w:szCs w:val="24"/>
        </w:rPr>
        <w:t xml:space="preserve"> </w:t>
      </w:r>
      <w:r>
        <w:rPr>
          <w:rFonts w:ascii="Times New Roman" w:hAnsi="Times New Roman"/>
          <w:sz w:val="24"/>
          <w:szCs w:val="24"/>
        </w:rPr>
        <w:t>професор</w:t>
      </w:r>
    </w:p>
    <w:p w:rsidR="005A2ACF" w:rsidRPr="00F45D6F" w:rsidRDefault="005A2ACF" w:rsidP="005A2ACF">
      <w:pPr>
        <w:autoSpaceDE w:val="0"/>
        <w:autoSpaceDN w:val="0"/>
        <w:adjustRightInd w:val="0"/>
        <w:spacing w:after="0" w:line="240" w:lineRule="auto"/>
        <w:jc w:val="right"/>
        <w:rPr>
          <w:rFonts w:ascii="Times New Roman" w:hAnsi="Times New Roman"/>
          <w:sz w:val="24"/>
          <w:szCs w:val="24"/>
          <w:lang w:val="en-GB"/>
        </w:rPr>
      </w:pPr>
      <w:r w:rsidRPr="003C4D6E">
        <w:rPr>
          <w:rFonts w:ascii="Times New Roman" w:hAnsi="Times New Roman"/>
          <w:sz w:val="24"/>
          <w:szCs w:val="24"/>
          <w:lang w:val="sr-Cyrl-CS"/>
        </w:rPr>
        <w:t>Универзитет у Београду</w:t>
      </w:r>
      <w:r>
        <w:rPr>
          <w:rFonts w:ascii="Times New Roman" w:hAnsi="Times New Roman"/>
          <w:sz w:val="24"/>
          <w:szCs w:val="24"/>
        </w:rPr>
        <w:t>,</w:t>
      </w:r>
      <w:r w:rsidRPr="003C4D6E">
        <w:rPr>
          <w:rFonts w:ascii="Times New Roman" w:hAnsi="Times New Roman"/>
          <w:sz w:val="24"/>
          <w:szCs w:val="24"/>
        </w:rPr>
        <w:t xml:space="preserve"> Eлектротехнички факултет</w:t>
      </w:r>
    </w:p>
    <w:p w:rsidR="005A2ACF" w:rsidRPr="002E4E0A" w:rsidRDefault="005A2ACF" w:rsidP="005A2ACF">
      <w:pPr>
        <w:autoSpaceDE w:val="0"/>
        <w:autoSpaceDN w:val="0"/>
        <w:adjustRightInd w:val="0"/>
        <w:spacing w:after="0" w:line="240" w:lineRule="auto"/>
        <w:jc w:val="right"/>
        <w:rPr>
          <w:rFonts w:ascii="Times New Roman" w:hAnsi="Times New Roman"/>
          <w:sz w:val="24"/>
          <w:szCs w:val="24"/>
          <w:lang w:val="sr-Cyrl-CS"/>
        </w:rPr>
      </w:pPr>
    </w:p>
    <w:p w:rsidR="005A2ACF" w:rsidRPr="00097A06" w:rsidRDefault="005A2ACF" w:rsidP="005A2ACF">
      <w:pPr>
        <w:autoSpaceDE w:val="0"/>
        <w:autoSpaceDN w:val="0"/>
        <w:adjustRightInd w:val="0"/>
        <w:spacing w:after="0" w:line="240" w:lineRule="auto"/>
        <w:rPr>
          <w:rFonts w:ascii="Times New Roman" w:hAnsi="Times New Roman"/>
          <w:sz w:val="24"/>
          <w:szCs w:val="24"/>
        </w:rPr>
      </w:pPr>
    </w:p>
    <w:p w:rsidR="005A2ACF" w:rsidRPr="002E4E0A" w:rsidRDefault="005A2ACF" w:rsidP="005A2ACF">
      <w:pPr>
        <w:autoSpaceDE w:val="0"/>
        <w:autoSpaceDN w:val="0"/>
        <w:adjustRightInd w:val="0"/>
        <w:spacing w:after="0" w:line="240" w:lineRule="auto"/>
        <w:jc w:val="right"/>
        <w:rPr>
          <w:rFonts w:ascii="Times New Roman" w:hAnsi="Times New Roman"/>
          <w:sz w:val="24"/>
          <w:szCs w:val="24"/>
          <w:lang w:val="sr-Cyrl-CS"/>
        </w:rPr>
      </w:pPr>
      <w:r w:rsidRPr="003C4D6E">
        <w:rPr>
          <w:rFonts w:ascii="Times New Roman" w:hAnsi="Times New Roman"/>
          <w:sz w:val="24"/>
          <w:szCs w:val="24"/>
          <w:lang w:val="sr-Cyrl-CS"/>
        </w:rPr>
        <w:t>__________________________________</w:t>
      </w:r>
    </w:p>
    <w:p w:rsidR="005A2ACF" w:rsidRPr="002E4E0A" w:rsidRDefault="005A2ACF" w:rsidP="005A2ACF">
      <w:pPr>
        <w:spacing w:after="0" w:line="240" w:lineRule="auto"/>
        <w:jc w:val="right"/>
        <w:rPr>
          <w:rFonts w:ascii="Times New Roman" w:hAnsi="Times New Roman"/>
          <w:sz w:val="24"/>
          <w:szCs w:val="24"/>
        </w:rPr>
      </w:pPr>
      <w:r w:rsidRPr="003C4D6E">
        <w:rPr>
          <w:rFonts w:ascii="Times New Roman" w:hAnsi="Times New Roman"/>
          <w:sz w:val="24"/>
          <w:szCs w:val="24"/>
        </w:rPr>
        <w:t xml:space="preserve">Др Дијана Митић, научни сарадник, </w:t>
      </w:r>
    </w:p>
    <w:p w:rsidR="00604083" w:rsidRPr="00030325" w:rsidRDefault="005A2ACF" w:rsidP="00FC621C">
      <w:pPr>
        <w:spacing w:after="0" w:line="240" w:lineRule="auto"/>
        <w:jc w:val="right"/>
        <w:rPr>
          <w:rFonts w:ascii="Times New Roman" w:hAnsi="Times New Roman"/>
          <w:b/>
          <w:sz w:val="24"/>
          <w:szCs w:val="24"/>
          <w:lang w:val="en-GB"/>
        </w:rPr>
      </w:pPr>
      <w:r w:rsidRPr="003C4D6E">
        <w:rPr>
          <w:rFonts w:ascii="Times New Roman" w:hAnsi="Times New Roman"/>
          <w:sz w:val="24"/>
          <w:szCs w:val="24"/>
          <w:lang w:val="sr-Cyrl-CS"/>
        </w:rPr>
        <w:t>Универзитет у Београду</w:t>
      </w:r>
      <w:r>
        <w:rPr>
          <w:rFonts w:ascii="Times New Roman" w:hAnsi="Times New Roman"/>
          <w:sz w:val="24"/>
          <w:szCs w:val="24"/>
        </w:rPr>
        <w:t>,</w:t>
      </w:r>
      <w:r w:rsidRPr="003C4D6E">
        <w:rPr>
          <w:rFonts w:ascii="Times New Roman" w:hAnsi="Times New Roman"/>
          <w:sz w:val="24"/>
          <w:szCs w:val="24"/>
        </w:rPr>
        <w:t xml:space="preserve"> Стоматолошки факултет</w:t>
      </w:r>
      <w:r w:rsidRPr="003C4D6E">
        <w:rPr>
          <w:rFonts w:ascii="Times New Roman" w:hAnsi="Times New Roman"/>
          <w:b/>
          <w:sz w:val="24"/>
          <w:szCs w:val="24"/>
          <w:lang w:val="sr-Cyrl-CS"/>
        </w:rPr>
        <w:t xml:space="preserve"> </w:t>
      </w:r>
    </w:p>
    <w:sectPr w:rsidR="00604083" w:rsidRPr="00030325" w:rsidSect="00E6146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F701A"/>
    <w:multiLevelType w:val="hybridMultilevel"/>
    <w:tmpl w:val="6BEA8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63ABA"/>
    <w:multiLevelType w:val="hybridMultilevel"/>
    <w:tmpl w:val="9028B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AB002CA"/>
    <w:multiLevelType w:val="hybridMultilevel"/>
    <w:tmpl w:val="3B06AE54"/>
    <w:lvl w:ilvl="0" w:tplc="9F24ADCC">
      <w:start w:val="1"/>
      <w:numFmt w:val="decimal"/>
      <w:lvlText w:val="%1."/>
      <w:lvlJc w:val="left"/>
      <w:pPr>
        <w:ind w:left="720" w:hanging="360"/>
      </w:pPr>
      <w:rPr>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6A68D2"/>
    <w:multiLevelType w:val="hybridMultilevel"/>
    <w:tmpl w:val="28DCC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9974968"/>
    <w:multiLevelType w:val="multilevel"/>
    <w:tmpl w:val="91F84A04"/>
    <w:lvl w:ilvl="0">
      <w:start w:val="1"/>
      <w:numFmt w:val="decimal"/>
      <w:lvlText w:val="%1."/>
      <w:lvlJc w:val="left"/>
      <w:pPr>
        <w:tabs>
          <w:tab w:val="num" w:pos="720"/>
        </w:tabs>
        <w:ind w:left="720" w:hanging="360"/>
      </w:pPr>
      <w:rPr>
        <w:rFonts w:ascii="Times New Roman" w:eastAsia="Times New Roman" w:hAnsi="Times New Roman" w:cs="Times New Roman"/>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533568"/>
    <w:multiLevelType w:val="hybridMultilevel"/>
    <w:tmpl w:val="15EC43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410802DB"/>
    <w:multiLevelType w:val="hybridMultilevel"/>
    <w:tmpl w:val="9AC03A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DFF73A3"/>
    <w:multiLevelType w:val="hybridMultilevel"/>
    <w:tmpl w:val="30A8F008"/>
    <w:lvl w:ilvl="0" w:tplc="0ECAC1EE">
      <w:start w:val="1"/>
      <w:numFmt w:val="decimal"/>
      <w:lvlText w:val="%1."/>
      <w:lvlJc w:val="left"/>
      <w:pPr>
        <w:ind w:left="720" w:hanging="360"/>
      </w:pPr>
      <w:rPr>
        <w:rFonts w:ascii="Times New Roman" w:hAnsi="Times New Roman" w:cs="Times New Roman" w:hint="default"/>
        <w:b w:val="0"/>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E37613E"/>
    <w:multiLevelType w:val="hybridMultilevel"/>
    <w:tmpl w:val="851AB8C6"/>
    <w:lvl w:ilvl="0" w:tplc="05BEB97C">
      <w:start w:val="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87A6681"/>
    <w:multiLevelType w:val="hybridMultilevel"/>
    <w:tmpl w:val="3AEA7932"/>
    <w:lvl w:ilvl="0" w:tplc="E0860760">
      <w:start w:val="1"/>
      <w:numFmt w:val="decimal"/>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8887951"/>
    <w:multiLevelType w:val="multilevel"/>
    <w:tmpl w:val="D60ABB36"/>
    <w:lvl w:ilvl="0">
      <w:start w:val="1"/>
      <w:numFmt w:val="decimal"/>
      <w:lvlText w:val="%1."/>
      <w:lvlJc w:val="left"/>
      <w:pPr>
        <w:ind w:left="720" w:hanging="360"/>
      </w:pPr>
      <w:rPr>
        <w:b w:val="0"/>
        <w:sz w:val="22"/>
        <w:szCs w:val="22"/>
      </w:rPr>
    </w:lvl>
    <w:lvl w:ilvl="1">
      <w:start w:val="1"/>
      <w:numFmt w:val="decimal"/>
      <w:isLgl/>
      <w:lvlText w:val="%1.%2."/>
      <w:lvlJc w:val="left"/>
      <w:pPr>
        <w:ind w:left="852" w:hanging="420"/>
      </w:pPr>
      <w:rPr>
        <w:rFonts w:hint="default"/>
        <w:color w:val="auto"/>
        <w:sz w:val="24"/>
        <w:szCs w:val="24"/>
      </w:rPr>
    </w:lvl>
    <w:lvl w:ilvl="2">
      <w:start w:val="1"/>
      <w:numFmt w:val="decimal"/>
      <w:isLgl/>
      <w:lvlText w:val="%1.%2.%3."/>
      <w:lvlJc w:val="left"/>
      <w:pPr>
        <w:ind w:left="1224" w:hanging="720"/>
      </w:pPr>
      <w:rPr>
        <w:rFonts w:hint="default"/>
      </w:rPr>
    </w:lvl>
    <w:lvl w:ilvl="3">
      <w:start w:val="1"/>
      <w:numFmt w:val="decimal"/>
      <w:isLgl/>
      <w:lvlText w:val="%1.%2.%3.%4."/>
      <w:lvlJc w:val="left"/>
      <w:pPr>
        <w:ind w:left="1296" w:hanging="72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11">
    <w:nsid w:val="696B7F55"/>
    <w:multiLevelType w:val="hybridMultilevel"/>
    <w:tmpl w:val="CD666FFC"/>
    <w:lvl w:ilvl="0" w:tplc="437E8A98">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F2E777C"/>
    <w:multiLevelType w:val="hybridMultilevel"/>
    <w:tmpl w:val="9E3AB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9E04BDD"/>
    <w:multiLevelType w:val="hybridMultilevel"/>
    <w:tmpl w:val="4A10CFCC"/>
    <w:lvl w:ilvl="0" w:tplc="EA1E0F28">
      <w:start w:val="1"/>
      <w:numFmt w:val="decimal"/>
      <w:lvlText w:val="%1."/>
      <w:lvlJc w:val="left"/>
      <w:pPr>
        <w:ind w:left="720" w:hanging="360"/>
      </w:pPr>
      <w:rPr>
        <w:rFonts w:eastAsia="Calibri" w:hint="default"/>
      </w:rPr>
    </w:lvl>
    <w:lvl w:ilvl="1" w:tplc="15A2504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
  </w:num>
  <w:num w:numId="3">
    <w:abstractNumId w:val="10"/>
  </w:num>
  <w:num w:numId="4">
    <w:abstractNumId w:val="5"/>
  </w:num>
  <w:num w:numId="5">
    <w:abstractNumId w:val="1"/>
  </w:num>
  <w:num w:numId="6">
    <w:abstractNumId w:val="0"/>
  </w:num>
  <w:num w:numId="7">
    <w:abstractNumId w:val="12"/>
  </w:num>
  <w:num w:numId="8">
    <w:abstractNumId w:val="3"/>
  </w:num>
  <w:num w:numId="9">
    <w:abstractNumId w:val="7"/>
  </w:num>
  <w:num w:numId="10">
    <w:abstractNumId w:val="4"/>
  </w:num>
  <w:num w:numId="11">
    <w:abstractNumId w:val="6"/>
  </w:num>
  <w:num w:numId="12">
    <w:abstractNumId w:val="9"/>
  </w:num>
  <w:num w:numId="13">
    <w:abstractNumId w:val="11"/>
  </w:num>
  <w:num w:numId="14">
    <w:abstractNumId w:val="8"/>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compat/>
  <w:rsids>
    <w:rsidRoot w:val="0089405F"/>
    <w:rsid w:val="00012744"/>
    <w:rsid w:val="00014BC6"/>
    <w:rsid w:val="00016341"/>
    <w:rsid w:val="00025625"/>
    <w:rsid w:val="00030325"/>
    <w:rsid w:val="00030868"/>
    <w:rsid w:val="00035FF5"/>
    <w:rsid w:val="00044518"/>
    <w:rsid w:val="00045B1E"/>
    <w:rsid w:val="0005000F"/>
    <w:rsid w:val="00055617"/>
    <w:rsid w:val="000579AA"/>
    <w:rsid w:val="00064DA7"/>
    <w:rsid w:val="00064F47"/>
    <w:rsid w:val="000700CC"/>
    <w:rsid w:val="000746CD"/>
    <w:rsid w:val="00080D7C"/>
    <w:rsid w:val="00087272"/>
    <w:rsid w:val="000921D7"/>
    <w:rsid w:val="000977B4"/>
    <w:rsid w:val="000A0307"/>
    <w:rsid w:val="000A523F"/>
    <w:rsid w:val="000B5868"/>
    <w:rsid w:val="000C4924"/>
    <w:rsid w:val="000D5115"/>
    <w:rsid w:val="000E566C"/>
    <w:rsid w:val="00100624"/>
    <w:rsid w:val="0010615B"/>
    <w:rsid w:val="001119CD"/>
    <w:rsid w:val="00115B58"/>
    <w:rsid w:val="00130B24"/>
    <w:rsid w:val="00130F4C"/>
    <w:rsid w:val="00150A6F"/>
    <w:rsid w:val="001511A9"/>
    <w:rsid w:val="001951EE"/>
    <w:rsid w:val="00196B7B"/>
    <w:rsid w:val="00197E67"/>
    <w:rsid w:val="001A2455"/>
    <w:rsid w:val="001B2480"/>
    <w:rsid w:val="001B4AAE"/>
    <w:rsid w:val="001B58BD"/>
    <w:rsid w:val="001B6F4B"/>
    <w:rsid w:val="001C148E"/>
    <w:rsid w:val="001C3A7D"/>
    <w:rsid w:val="001C6554"/>
    <w:rsid w:val="001D2842"/>
    <w:rsid w:val="001E03C5"/>
    <w:rsid w:val="001E0512"/>
    <w:rsid w:val="001E2D60"/>
    <w:rsid w:val="001F0C53"/>
    <w:rsid w:val="001F4B6C"/>
    <w:rsid w:val="001F757D"/>
    <w:rsid w:val="00200799"/>
    <w:rsid w:val="002018BB"/>
    <w:rsid w:val="002144A6"/>
    <w:rsid w:val="00222589"/>
    <w:rsid w:val="0022297D"/>
    <w:rsid w:val="0023049E"/>
    <w:rsid w:val="00233022"/>
    <w:rsid w:val="002421D1"/>
    <w:rsid w:val="00242FA7"/>
    <w:rsid w:val="00244F48"/>
    <w:rsid w:val="00246D54"/>
    <w:rsid w:val="0025340E"/>
    <w:rsid w:val="00280ECC"/>
    <w:rsid w:val="00282C47"/>
    <w:rsid w:val="002A607A"/>
    <w:rsid w:val="002B44E9"/>
    <w:rsid w:val="002B4BA9"/>
    <w:rsid w:val="002C1B72"/>
    <w:rsid w:val="002C663D"/>
    <w:rsid w:val="002D7D98"/>
    <w:rsid w:val="002E4E0A"/>
    <w:rsid w:val="002F1E51"/>
    <w:rsid w:val="002F3B50"/>
    <w:rsid w:val="002F4651"/>
    <w:rsid w:val="00305473"/>
    <w:rsid w:val="00313DB2"/>
    <w:rsid w:val="00315052"/>
    <w:rsid w:val="00317789"/>
    <w:rsid w:val="00321409"/>
    <w:rsid w:val="00324253"/>
    <w:rsid w:val="00324E68"/>
    <w:rsid w:val="00343E7D"/>
    <w:rsid w:val="0035495C"/>
    <w:rsid w:val="00356691"/>
    <w:rsid w:val="00371EDC"/>
    <w:rsid w:val="003754E6"/>
    <w:rsid w:val="003914D3"/>
    <w:rsid w:val="00392009"/>
    <w:rsid w:val="003955F8"/>
    <w:rsid w:val="00397D4F"/>
    <w:rsid w:val="003A3ABF"/>
    <w:rsid w:val="003A6DC4"/>
    <w:rsid w:val="003B3832"/>
    <w:rsid w:val="003B584C"/>
    <w:rsid w:val="003B7973"/>
    <w:rsid w:val="003C0F57"/>
    <w:rsid w:val="003C24FD"/>
    <w:rsid w:val="003C4D6E"/>
    <w:rsid w:val="003D5A63"/>
    <w:rsid w:val="003D691F"/>
    <w:rsid w:val="003E1A5F"/>
    <w:rsid w:val="003E1B44"/>
    <w:rsid w:val="003E3557"/>
    <w:rsid w:val="003E4F79"/>
    <w:rsid w:val="003E6136"/>
    <w:rsid w:val="003F76A4"/>
    <w:rsid w:val="003F7B8B"/>
    <w:rsid w:val="00400688"/>
    <w:rsid w:val="00401657"/>
    <w:rsid w:val="004165BE"/>
    <w:rsid w:val="00416A4E"/>
    <w:rsid w:val="004274B6"/>
    <w:rsid w:val="004316F5"/>
    <w:rsid w:val="00440592"/>
    <w:rsid w:val="00440BE3"/>
    <w:rsid w:val="004B748E"/>
    <w:rsid w:val="004C4423"/>
    <w:rsid w:val="004C648C"/>
    <w:rsid w:val="004C7437"/>
    <w:rsid w:val="004D4BA0"/>
    <w:rsid w:val="004D4F15"/>
    <w:rsid w:val="004D5C46"/>
    <w:rsid w:val="004E27BA"/>
    <w:rsid w:val="004E3848"/>
    <w:rsid w:val="004E3F90"/>
    <w:rsid w:val="004E5E17"/>
    <w:rsid w:val="004F52BB"/>
    <w:rsid w:val="0050363E"/>
    <w:rsid w:val="00503B3B"/>
    <w:rsid w:val="0051034C"/>
    <w:rsid w:val="00521B23"/>
    <w:rsid w:val="005238A6"/>
    <w:rsid w:val="005240FF"/>
    <w:rsid w:val="0052660E"/>
    <w:rsid w:val="00527509"/>
    <w:rsid w:val="0054445B"/>
    <w:rsid w:val="00546E59"/>
    <w:rsid w:val="0056292A"/>
    <w:rsid w:val="00576138"/>
    <w:rsid w:val="00582C24"/>
    <w:rsid w:val="005951EC"/>
    <w:rsid w:val="00596338"/>
    <w:rsid w:val="005A2ACF"/>
    <w:rsid w:val="005A3372"/>
    <w:rsid w:val="005B4EF3"/>
    <w:rsid w:val="005C21ED"/>
    <w:rsid w:val="005D453E"/>
    <w:rsid w:val="005D5E04"/>
    <w:rsid w:val="005E5B7D"/>
    <w:rsid w:val="005F1DDF"/>
    <w:rsid w:val="005F2E66"/>
    <w:rsid w:val="006014C1"/>
    <w:rsid w:val="00603714"/>
    <w:rsid w:val="00603E7F"/>
    <w:rsid w:val="00604083"/>
    <w:rsid w:val="00606671"/>
    <w:rsid w:val="00610457"/>
    <w:rsid w:val="006167A4"/>
    <w:rsid w:val="0062628B"/>
    <w:rsid w:val="00633DE6"/>
    <w:rsid w:val="00653D39"/>
    <w:rsid w:val="00655318"/>
    <w:rsid w:val="00657591"/>
    <w:rsid w:val="00660534"/>
    <w:rsid w:val="00663911"/>
    <w:rsid w:val="00663E08"/>
    <w:rsid w:val="00664B42"/>
    <w:rsid w:val="00665773"/>
    <w:rsid w:val="00670349"/>
    <w:rsid w:val="00683814"/>
    <w:rsid w:val="006917FF"/>
    <w:rsid w:val="006A3605"/>
    <w:rsid w:val="006A57B6"/>
    <w:rsid w:val="006B30CF"/>
    <w:rsid w:val="006B4742"/>
    <w:rsid w:val="006C6857"/>
    <w:rsid w:val="006D4F31"/>
    <w:rsid w:val="006E5DCF"/>
    <w:rsid w:val="006F36C2"/>
    <w:rsid w:val="006F7750"/>
    <w:rsid w:val="0070399D"/>
    <w:rsid w:val="007077CB"/>
    <w:rsid w:val="0071782F"/>
    <w:rsid w:val="00722A55"/>
    <w:rsid w:val="0074005D"/>
    <w:rsid w:val="00752B5D"/>
    <w:rsid w:val="0075694A"/>
    <w:rsid w:val="00774245"/>
    <w:rsid w:val="00777D2D"/>
    <w:rsid w:val="00785069"/>
    <w:rsid w:val="007868B3"/>
    <w:rsid w:val="0079521B"/>
    <w:rsid w:val="00796C77"/>
    <w:rsid w:val="007B231C"/>
    <w:rsid w:val="007D0FAF"/>
    <w:rsid w:val="007E0287"/>
    <w:rsid w:val="007E1225"/>
    <w:rsid w:val="007F1D11"/>
    <w:rsid w:val="00800446"/>
    <w:rsid w:val="00813B80"/>
    <w:rsid w:val="00822C00"/>
    <w:rsid w:val="00822EA7"/>
    <w:rsid w:val="00834451"/>
    <w:rsid w:val="00837A31"/>
    <w:rsid w:val="0084431C"/>
    <w:rsid w:val="00847268"/>
    <w:rsid w:val="0084741A"/>
    <w:rsid w:val="00847BAD"/>
    <w:rsid w:val="00853668"/>
    <w:rsid w:val="00857E00"/>
    <w:rsid w:val="00862DC8"/>
    <w:rsid w:val="0086489A"/>
    <w:rsid w:val="0087078A"/>
    <w:rsid w:val="00876B16"/>
    <w:rsid w:val="00881078"/>
    <w:rsid w:val="00882892"/>
    <w:rsid w:val="008876DF"/>
    <w:rsid w:val="00892CF6"/>
    <w:rsid w:val="0089405F"/>
    <w:rsid w:val="008A1093"/>
    <w:rsid w:val="008A4C86"/>
    <w:rsid w:val="008B1C2C"/>
    <w:rsid w:val="008C395E"/>
    <w:rsid w:val="008D3D3C"/>
    <w:rsid w:val="008D6F6F"/>
    <w:rsid w:val="008D771F"/>
    <w:rsid w:val="008E4F71"/>
    <w:rsid w:val="008F0DF6"/>
    <w:rsid w:val="008F5091"/>
    <w:rsid w:val="00902CF7"/>
    <w:rsid w:val="009068C0"/>
    <w:rsid w:val="009163F2"/>
    <w:rsid w:val="00922BFC"/>
    <w:rsid w:val="00934383"/>
    <w:rsid w:val="00937746"/>
    <w:rsid w:val="00942D0A"/>
    <w:rsid w:val="00946161"/>
    <w:rsid w:val="0095146D"/>
    <w:rsid w:val="00975607"/>
    <w:rsid w:val="00976E51"/>
    <w:rsid w:val="00992282"/>
    <w:rsid w:val="00996230"/>
    <w:rsid w:val="009966B4"/>
    <w:rsid w:val="009A66F4"/>
    <w:rsid w:val="009B3E68"/>
    <w:rsid w:val="009B6002"/>
    <w:rsid w:val="009C16E8"/>
    <w:rsid w:val="009C226A"/>
    <w:rsid w:val="009E150D"/>
    <w:rsid w:val="009F59F7"/>
    <w:rsid w:val="009F6013"/>
    <w:rsid w:val="00A00D3E"/>
    <w:rsid w:val="00A43F27"/>
    <w:rsid w:val="00A50E96"/>
    <w:rsid w:val="00A53485"/>
    <w:rsid w:val="00A55916"/>
    <w:rsid w:val="00A57F5B"/>
    <w:rsid w:val="00A57F64"/>
    <w:rsid w:val="00A66784"/>
    <w:rsid w:val="00A70200"/>
    <w:rsid w:val="00A71DE5"/>
    <w:rsid w:val="00A82B83"/>
    <w:rsid w:val="00AA6541"/>
    <w:rsid w:val="00AA69B1"/>
    <w:rsid w:val="00AB403F"/>
    <w:rsid w:val="00AB695F"/>
    <w:rsid w:val="00AB73BF"/>
    <w:rsid w:val="00AC594C"/>
    <w:rsid w:val="00AE0A0C"/>
    <w:rsid w:val="00AE2066"/>
    <w:rsid w:val="00AF1A14"/>
    <w:rsid w:val="00AF2487"/>
    <w:rsid w:val="00AF3898"/>
    <w:rsid w:val="00AF4D66"/>
    <w:rsid w:val="00B003EC"/>
    <w:rsid w:val="00B01C37"/>
    <w:rsid w:val="00B043B3"/>
    <w:rsid w:val="00B07644"/>
    <w:rsid w:val="00B10B54"/>
    <w:rsid w:val="00B164FE"/>
    <w:rsid w:val="00B17AFC"/>
    <w:rsid w:val="00B208CF"/>
    <w:rsid w:val="00B228A4"/>
    <w:rsid w:val="00B24B80"/>
    <w:rsid w:val="00B30DDD"/>
    <w:rsid w:val="00B46F8F"/>
    <w:rsid w:val="00B47407"/>
    <w:rsid w:val="00B672FE"/>
    <w:rsid w:val="00B67E34"/>
    <w:rsid w:val="00B70C2F"/>
    <w:rsid w:val="00B83DA1"/>
    <w:rsid w:val="00B931D3"/>
    <w:rsid w:val="00B9537E"/>
    <w:rsid w:val="00BA5313"/>
    <w:rsid w:val="00BB2E4A"/>
    <w:rsid w:val="00BB73C0"/>
    <w:rsid w:val="00BC2456"/>
    <w:rsid w:val="00BC2964"/>
    <w:rsid w:val="00BD2D7F"/>
    <w:rsid w:val="00BD7D94"/>
    <w:rsid w:val="00BE031C"/>
    <w:rsid w:val="00BE294B"/>
    <w:rsid w:val="00BE6E17"/>
    <w:rsid w:val="00BF48B6"/>
    <w:rsid w:val="00BF73D1"/>
    <w:rsid w:val="00C01B3A"/>
    <w:rsid w:val="00C02D58"/>
    <w:rsid w:val="00C0394D"/>
    <w:rsid w:val="00C04DFC"/>
    <w:rsid w:val="00C07008"/>
    <w:rsid w:val="00C124FD"/>
    <w:rsid w:val="00C13D55"/>
    <w:rsid w:val="00C16B8C"/>
    <w:rsid w:val="00C17D62"/>
    <w:rsid w:val="00C20219"/>
    <w:rsid w:val="00C2134D"/>
    <w:rsid w:val="00C21A87"/>
    <w:rsid w:val="00C22F42"/>
    <w:rsid w:val="00C326B7"/>
    <w:rsid w:val="00C4515A"/>
    <w:rsid w:val="00C454CE"/>
    <w:rsid w:val="00C502C6"/>
    <w:rsid w:val="00C5204C"/>
    <w:rsid w:val="00C56BFE"/>
    <w:rsid w:val="00C77DA0"/>
    <w:rsid w:val="00CA4A0A"/>
    <w:rsid w:val="00CA5E6F"/>
    <w:rsid w:val="00CB1E8F"/>
    <w:rsid w:val="00CE2950"/>
    <w:rsid w:val="00CE4318"/>
    <w:rsid w:val="00CF3B4A"/>
    <w:rsid w:val="00CF6C8D"/>
    <w:rsid w:val="00D012C2"/>
    <w:rsid w:val="00D02FD0"/>
    <w:rsid w:val="00D03011"/>
    <w:rsid w:val="00D07767"/>
    <w:rsid w:val="00D079A0"/>
    <w:rsid w:val="00D17A81"/>
    <w:rsid w:val="00D3645C"/>
    <w:rsid w:val="00D403BA"/>
    <w:rsid w:val="00D577B0"/>
    <w:rsid w:val="00D637F4"/>
    <w:rsid w:val="00D64F27"/>
    <w:rsid w:val="00D66EE6"/>
    <w:rsid w:val="00D708A5"/>
    <w:rsid w:val="00D7098F"/>
    <w:rsid w:val="00D956F3"/>
    <w:rsid w:val="00DA1AC5"/>
    <w:rsid w:val="00DA70FE"/>
    <w:rsid w:val="00DB39C5"/>
    <w:rsid w:val="00DC3ADE"/>
    <w:rsid w:val="00DC6937"/>
    <w:rsid w:val="00DD268D"/>
    <w:rsid w:val="00DD2C96"/>
    <w:rsid w:val="00DE3D67"/>
    <w:rsid w:val="00DE680E"/>
    <w:rsid w:val="00DE6E7D"/>
    <w:rsid w:val="00DF2A8F"/>
    <w:rsid w:val="00E00999"/>
    <w:rsid w:val="00E01A05"/>
    <w:rsid w:val="00E21704"/>
    <w:rsid w:val="00E24F9A"/>
    <w:rsid w:val="00E409D1"/>
    <w:rsid w:val="00E43655"/>
    <w:rsid w:val="00E50AF4"/>
    <w:rsid w:val="00E55185"/>
    <w:rsid w:val="00E604FB"/>
    <w:rsid w:val="00E6146C"/>
    <w:rsid w:val="00E639A6"/>
    <w:rsid w:val="00E67005"/>
    <w:rsid w:val="00E71BE6"/>
    <w:rsid w:val="00E722E1"/>
    <w:rsid w:val="00E85C56"/>
    <w:rsid w:val="00EB06D2"/>
    <w:rsid w:val="00EC15AD"/>
    <w:rsid w:val="00EC2074"/>
    <w:rsid w:val="00EC2653"/>
    <w:rsid w:val="00EC5250"/>
    <w:rsid w:val="00EC6557"/>
    <w:rsid w:val="00ED17B5"/>
    <w:rsid w:val="00EE61AB"/>
    <w:rsid w:val="00EE7D43"/>
    <w:rsid w:val="00F020F3"/>
    <w:rsid w:val="00F03E91"/>
    <w:rsid w:val="00F1493B"/>
    <w:rsid w:val="00F170AC"/>
    <w:rsid w:val="00F23026"/>
    <w:rsid w:val="00F23BF6"/>
    <w:rsid w:val="00F276DB"/>
    <w:rsid w:val="00F30D4B"/>
    <w:rsid w:val="00F32361"/>
    <w:rsid w:val="00F34B83"/>
    <w:rsid w:val="00F355B3"/>
    <w:rsid w:val="00F36D30"/>
    <w:rsid w:val="00F40B01"/>
    <w:rsid w:val="00F45D6F"/>
    <w:rsid w:val="00F869DE"/>
    <w:rsid w:val="00F870BC"/>
    <w:rsid w:val="00FB1803"/>
    <w:rsid w:val="00FB4081"/>
    <w:rsid w:val="00FC621C"/>
    <w:rsid w:val="00FE22A8"/>
    <w:rsid w:val="00FE48D2"/>
    <w:rsid w:val="00FE6F1C"/>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CF7"/>
    <w:pPr>
      <w:spacing w:after="200" w:line="276" w:lineRule="auto"/>
    </w:pPr>
    <w:rPr>
      <w:sz w:val="22"/>
      <w:szCs w:val="22"/>
    </w:rPr>
  </w:style>
  <w:style w:type="paragraph" w:styleId="Heading2">
    <w:name w:val="heading 2"/>
    <w:basedOn w:val="Normal"/>
    <w:link w:val="Heading2Char"/>
    <w:uiPriority w:val="9"/>
    <w:qFormat/>
    <w:rsid w:val="006A3605"/>
    <w:pPr>
      <w:spacing w:before="100" w:beforeAutospacing="1" w:after="100" w:afterAutospacing="1" w:line="240" w:lineRule="auto"/>
      <w:outlineLvl w:val="1"/>
    </w:pPr>
    <w:rPr>
      <w:rFonts w:ascii="Times New Roman" w:hAnsi="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882892"/>
    <w:rPr>
      <w:sz w:val="16"/>
      <w:szCs w:val="16"/>
    </w:rPr>
  </w:style>
  <w:style w:type="paragraph" w:styleId="CommentText">
    <w:name w:val="annotation text"/>
    <w:basedOn w:val="Normal"/>
    <w:link w:val="CommentTextChar"/>
    <w:uiPriority w:val="99"/>
    <w:unhideWhenUsed/>
    <w:rsid w:val="00882892"/>
    <w:rPr>
      <w:rFonts w:eastAsia="Calibri"/>
      <w:sz w:val="20"/>
      <w:szCs w:val="20"/>
    </w:rPr>
  </w:style>
  <w:style w:type="character" w:customStyle="1" w:styleId="CommentTextChar">
    <w:name w:val="Comment Text Char"/>
    <w:link w:val="CommentText"/>
    <w:uiPriority w:val="99"/>
    <w:rsid w:val="00882892"/>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882892"/>
    <w:pPr>
      <w:spacing w:after="0" w:line="240" w:lineRule="auto"/>
    </w:pPr>
    <w:rPr>
      <w:rFonts w:ascii="Tahoma" w:hAnsi="Tahoma"/>
      <w:sz w:val="16"/>
      <w:szCs w:val="16"/>
    </w:rPr>
  </w:style>
  <w:style w:type="character" w:customStyle="1" w:styleId="BalloonTextChar">
    <w:name w:val="Balloon Text Char"/>
    <w:link w:val="BalloonText"/>
    <w:uiPriority w:val="99"/>
    <w:semiHidden/>
    <w:rsid w:val="00882892"/>
    <w:rPr>
      <w:rFonts w:ascii="Tahoma" w:hAnsi="Tahoma" w:cs="Tahoma"/>
      <w:sz w:val="16"/>
      <w:szCs w:val="16"/>
    </w:rPr>
  </w:style>
  <w:style w:type="character" w:styleId="Hyperlink">
    <w:name w:val="Hyperlink"/>
    <w:uiPriority w:val="99"/>
    <w:rsid w:val="0051034C"/>
    <w:rPr>
      <w:color w:val="0000FF"/>
      <w:u w:val="single"/>
    </w:rPr>
  </w:style>
  <w:style w:type="character" w:customStyle="1" w:styleId="apple-converted-space">
    <w:name w:val="apple-converted-space"/>
    <w:basedOn w:val="DefaultParagraphFont"/>
    <w:rsid w:val="00604083"/>
  </w:style>
  <w:style w:type="paragraph" w:styleId="ListParagraph">
    <w:name w:val="List Paragraph"/>
    <w:basedOn w:val="Normal"/>
    <w:link w:val="ListParagraphChar"/>
    <w:uiPriority w:val="99"/>
    <w:qFormat/>
    <w:rsid w:val="00604083"/>
    <w:pPr>
      <w:spacing w:after="0" w:line="240" w:lineRule="auto"/>
      <w:ind w:left="720"/>
      <w:contextualSpacing/>
    </w:pPr>
    <w:rPr>
      <w:rFonts w:ascii="Times New Roman" w:hAnsi="Times New Roman"/>
      <w:sz w:val="24"/>
      <w:szCs w:val="24"/>
    </w:rPr>
  </w:style>
  <w:style w:type="character" w:styleId="Emphasis">
    <w:name w:val="Emphasis"/>
    <w:uiPriority w:val="99"/>
    <w:qFormat/>
    <w:rsid w:val="0074005D"/>
    <w:rPr>
      <w:i/>
      <w:iCs/>
    </w:rPr>
  </w:style>
  <w:style w:type="paragraph" w:customStyle="1" w:styleId="Default">
    <w:name w:val="Default"/>
    <w:rsid w:val="0074005D"/>
    <w:pPr>
      <w:autoSpaceDE w:val="0"/>
      <w:autoSpaceDN w:val="0"/>
      <w:adjustRightInd w:val="0"/>
    </w:pPr>
    <w:rPr>
      <w:rFonts w:ascii="Times New Roman" w:eastAsia="Calibri" w:hAnsi="Times New Roman"/>
      <w:color w:val="000000"/>
      <w:sz w:val="24"/>
      <w:szCs w:val="24"/>
    </w:rPr>
  </w:style>
  <w:style w:type="character" w:customStyle="1" w:styleId="externalref">
    <w:name w:val="externalref"/>
    <w:basedOn w:val="DefaultParagraphFont"/>
    <w:rsid w:val="00CF6C8D"/>
  </w:style>
  <w:style w:type="character" w:styleId="HTMLCite">
    <w:name w:val="HTML Cite"/>
    <w:uiPriority w:val="99"/>
    <w:semiHidden/>
    <w:unhideWhenUsed/>
    <w:rsid w:val="00CF6C8D"/>
    <w:rPr>
      <w:i/>
      <w:iCs/>
    </w:rPr>
  </w:style>
  <w:style w:type="character" w:customStyle="1" w:styleId="author">
    <w:name w:val="author"/>
    <w:basedOn w:val="DefaultParagraphFont"/>
    <w:rsid w:val="00CF6C8D"/>
  </w:style>
  <w:style w:type="character" w:customStyle="1" w:styleId="pubyear">
    <w:name w:val="pubyear"/>
    <w:basedOn w:val="DefaultParagraphFont"/>
    <w:rsid w:val="00CF6C8D"/>
  </w:style>
  <w:style w:type="character" w:customStyle="1" w:styleId="articletitle">
    <w:name w:val="articletitle"/>
    <w:basedOn w:val="DefaultParagraphFont"/>
    <w:rsid w:val="00CF6C8D"/>
  </w:style>
  <w:style w:type="character" w:customStyle="1" w:styleId="journaltitle">
    <w:name w:val="journaltitle"/>
    <w:basedOn w:val="DefaultParagraphFont"/>
    <w:rsid w:val="00CF6C8D"/>
  </w:style>
  <w:style w:type="character" w:customStyle="1" w:styleId="vol">
    <w:name w:val="vol"/>
    <w:basedOn w:val="DefaultParagraphFont"/>
    <w:rsid w:val="00CF6C8D"/>
  </w:style>
  <w:style w:type="character" w:customStyle="1" w:styleId="pagefirst">
    <w:name w:val="pagefirst"/>
    <w:basedOn w:val="DefaultParagraphFont"/>
    <w:rsid w:val="00CF6C8D"/>
  </w:style>
  <w:style w:type="character" w:customStyle="1" w:styleId="pagelast">
    <w:name w:val="pagelast"/>
    <w:basedOn w:val="DefaultParagraphFont"/>
    <w:rsid w:val="00CF6C8D"/>
  </w:style>
  <w:style w:type="character" w:customStyle="1" w:styleId="st">
    <w:name w:val="st"/>
    <w:basedOn w:val="DefaultParagraphFont"/>
    <w:rsid w:val="00A66784"/>
  </w:style>
  <w:style w:type="paragraph" w:styleId="CommentSubject">
    <w:name w:val="annotation subject"/>
    <w:basedOn w:val="CommentText"/>
    <w:next w:val="CommentText"/>
    <w:link w:val="CommentSubjectChar"/>
    <w:uiPriority w:val="99"/>
    <w:semiHidden/>
    <w:unhideWhenUsed/>
    <w:rsid w:val="004165BE"/>
    <w:pPr>
      <w:spacing w:line="240" w:lineRule="auto"/>
    </w:pPr>
    <w:rPr>
      <w:b/>
      <w:bCs/>
    </w:rPr>
  </w:style>
  <w:style w:type="character" w:customStyle="1" w:styleId="CommentSubjectChar">
    <w:name w:val="Comment Subject Char"/>
    <w:link w:val="CommentSubject"/>
    <w:uiPriority w:val="99"/>
    <w:semiHidden/>
    <w:rsid w:val="004165BE"/>
    <w:rPr>
      <w:rFonts w:ascii="Calibri" w:eastAsia="Calibri" w:hAnsi="Calibri" w:cs="Times New Roman"/>
      <w:b/>
      <w:bCs/>
      <w:sz w:val="20"/>
      <w:szCs w:val="20"/>
    </w:rPr>
  </w:style>
  <w:style w:type="paragraph" w:styleId="NormalWeb">
    <w:name w:val="Normal (Web)"/>
    <w:basedOn w:val="Normal"/>
    <w:uiPriority w:val="99"/>
    <w:unhideWhenUsed/>
    <w:rsid w:val="00014BC6"/>
    <w:pPr>
      <w:spacing w:before="100" w:beforeAutospacing="1" w:after="100" w:afterAutospacing="1" w:line="240" w:lineRule="auto"/>
    </w:pPr>
    <w:rPr>
      <w:rFonts w:ascii="Times New Roman" w:hAnsi="Times New Roman"/>
      <w:sz w:val="24"/>
      <w:szCs w:val="24"/>
    </w:rPr>
  </w:style>
  <w:style w:type="character" w:styleId="Strong">
    <w:name w:val="Strong"/>
    <w:basedOn w:val="DefaultParagraphFont"/>
    <w:uiPriority w:val="22"/>
    <w:qFormat/>
    <w:rsid w:val="006A3605"/>
    <w:rPr>
      <w:b/>
      <w:bCs/>
    </w:rPr>
  </w:style>
  <w:style w:type="character" w:customStyle="1" w:styleId="Heading2Char">
    <w:name w:val="Heading 2 Char"/>
    <w:basedOn w:val="DefaultParagraphFont"/>
    <w:link w:val="Heading2"/>
    <w:uiPriority w:val="9"/>
    <w:rsid w:val="006A3605"/>
    <w:rPr>
      <w:rFonts w:ascii="Times New Roman" w:hAnsi="Times New Roman"/>
      <w:b/>
      <w:bCs/>
      <w:sz w:val="36"/>
      <w:szCs w:val="36"/>
    </w:rPr>
  </w:style>
  <w:style w:type="character" w:customStyle="1" w:styleId="ListParagraphChar">
    <w:name w:val="List Paragraph Char"/>
    <w:basedOn w:val="DefaultParagraphFont"/>
    <w:link w:val="ListParagraph"/>
    <w:uiPriority w:val="99"/>
    <w:qFormat/>
    <w:rsid w:val="00D03011"/>
    <w:rPr>
      <w:rFonts w:ascii="Times New Roman" w:hAnsi="Times New Roman"/>
      <w:sz w:val="24"/>
      <w:szCs w:val="24"/>
    </w:rPr>
  </w:style>
  <w:style w:type="paragraph" w:styleId="Revision">
    <w:name w:val="Revision"/>
    <w:hidden/>
    <w:uiPriority w:val="99"/>
    <w:semiHidden/>
    <w:rsid w:val="00D03011"/>
    <w:rPr>
      <w:sz w:val="22"/>
      <w:szCs w:val="22"/>
    </w:rPr>
  </w:style>
  <w:style w:type="paragraph" w:customStyle="1" w:styleId="brana">
    <w:name w:val="brana"/>
    <w:basedOn w:val="Normal"/>
    <w:rsid w:val="00B24B80"/>
    <w:pPr>
      <w:keepLines/>
      <w:widowControl w:val="0"/>
      <w:spacing w:after="0" w:line="240" w:lineRule="auto"/>
      <w:jc w:val="both"/>
    </w:pPr>
    <w:rPr>
      <w:rFonts w:ascii="Times New Roman" w:hAnsi="Times New Roman"/>
      <w:sz w:val="24"/>
      <w:szCs w:val="20"/>
    </w:rPr>
  </w:style>
  <w:style w:type="paragraph" w:styleId="HTMLPreformatted">
    <w:name w:val="HTML Preformatted"/>
    <w:basedOn w:val="Normal"/>
    <w:link w:val="HTMLPreformattedChar"/>
    <w:uiPriority w:val="99"/>
    <w:semiHidden/>
    <w:unhideWhenUsed/>
    <w:rsid w:val="001951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1951EE"/>
    <w:rPr>
      <w:rFonts w:ascii="Courier New" w:hAnsi="Courier New" w:cs="Courier New"/>
    </w:rPr>
  </w:style>
  <w:style w:type="character" w:customStyle="1" w:styleId="y2iqfc">
    <w:name w:val="y2iqfc"/>
    <w:basedOn w:val="DefaultParagraphFont"/>
    <w:rsid w:val="001951EE"/>
  </w:style>
</w:styles>
</file>

<file path=word/webSettings.xml><?xml version="1.0" encoding="utf-8"?>
<w:webSettings xmlns:r="http://schemas.openxmlformats.org/officeDocument/2006/relationships" xmlns:w="http://schemas.openxmlformats.org/wordprocessingml/2006/main">
  <w:divs>
    <w:div w:id="374502026">
      <w:bodyDiv w:val="1"/>
      <w:marLeft w:val="0"/>
      <w:marRight w:val="0"/>
      <w:marTop w:val="0"/>
      <w:marBottom w:val="0"/>
      <w:divBdr>
        <w:top w:val="none" w:sz="0" w:space="0" w:color="auto"/>
        <w:left w:val="none" w:sz="0" w:space="0" w:color="auto"/>
        <w:bottom w:val="none" w:sz="0" w:space="0" w:color="auto"/>
        <w:right w:val="none" w:sz="0" w:space="0" w:color="auto"/>
      </w:divBdr>
    </w:div>
    <w:div w:id="383918992">
      <w:bodyDiv w:val="1"/>
      <w:marLeft w:val="0"/>
      <w:marRight w:val="0"/>
      <w:marTop w:val="0"/>
      <w:marBottom w:val="0"/>
      <w:divBdr>
        <w:top w:val="none" w:sz="0" w:space="0" w:color="auto"/>
        <w:left w:val="none" w:sz="0" w:space="0" w:color="auto"/>
        <w:bottom w:val="none" w:sz="0" w:space="0" w:color="auto"/>
        <w:right w:val="none" w:sz="0" w:space="0" w:color="auto"/>
      </w:divBdr>
    </w:div>
    <w:div w:id="1129397781">
      <w:bodyDiv w:val="1"/>
      <w:marLeft w:val="0"/>
      <w:marRight w:val="0"/>
      <w:marTop w:val="0"/>
      <w:marBottom w:val="0"/>
      <w:divBdr>
        <w:top w:val="none" w:sz="0" w:space="0" w:color="auto"/>
        <w:left w:val="none" w:sz="0" w:space="0" w:color="auto"/>
        <w:bottom w:val="none" w:sz="0" w:space="0" w:color="auto"/>
        <w:right w:val="none" w:sz="0" w:space="0" w:color="auto"/>
      </w:divBdr>
    </w:div>
    <w:div w:id="128785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ais.sanu.ac.rs/123456789/17212" TargetMode="External"/><Relationship Id="rId13" Type="http://schemas.openxmlformats.org/officeDocument/2006/relationships/hyperlink" Target="https://doi.org/10.1007/s10876-021-02182-6" TargetMode="External"/><Relationship Id="rId18" Type="http://schemas.openxmlformats.org/officeDocument/2006/relationships/hyperlink" Target="http://dx.doi.org/10.1016/j.colsurfb.2016.09.041" TargetMode="External"/><Relationship Id="rId3" Type="http://schemas.openxmlformats.org/officeDocument/2006/relationships/styles" Target="styles.xml"/><Relationship Id="rId21" Type="http://schemas.openxmlformats.org/officeDocument/2006/relationships/hyperlink" Target="https://doi.org/10.3390/jfb14040227" TargetMode="External"/><Relationship Id="rId7" Type="http://schemas.openxmlformats.org/officeDocument/2006/relationships/hyperlink" Target="https://www.ache-pub.org.rs/index.php/HemInd/article/view/1294" TargetMode="External"/><Relationship Id="rId12" Type="http://schemas.openxmlformats.org/officeDocument/2006/relationships/hyperlink" Target="https://doi.org/10.1186/s13045-021-01096-0" TargetMode="External"/><Relationship Id="rId17" Type="http://schemas.openxmlformats.org/officeDocument/2006/relationships/hyperlink" Target="https://doi.org/10.1002/jbm.b.31630" TargetMode="External"/><Relationship Id="rId2" Type="http://schemas.openxmlformats.org/officeDocument/2006/relationships/numbering" Target="numbering.xml"/><Relationship Id="rId16" Type="http://schemas.openxmlformats.org/officeDocument/2006/relationships/hyperlink" Target="http://dx.doi.org/10.1016/j.apsusc.2004.05.227" TargetMode="External"/><Relationship Id="rId20" Type="http://schemas.openxmlformats.org/officeDocument/2006/relationships/hyperlink" Target="https://doi.org/10.1038/s41598-019-52885-0" TargetMode="External"/><Relationship Id="rId1" Type="http://schemas.openxmlformats.org/officeDocument/2006/relationships/customXml" Target="../customXml/item1.xml"/><Relationship Id="rId6" Type="http://schemas.openxmlformats.org/officeDocument/2006/relationships/hyperlink" Target="https://doi.org/10.3390%2Fbiomedicines12071499" TargetMode="External"/><Relationship Id="rId11" Type="http://schemas.openxmlformats.org/officeDocument/2006/relationships/hyperlink" Target="https://doi.org/10.1186/s11671-023-03943-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3390/jfb13030100" TargetMode="External"/><Relationship Id="rId23" Type="http://schemas.openxmlformats.org/officeDocument/2006/relationships/fontTable" Target="fontTable.xml"/><Relationship Id="rId10" Type="http://schemas.openxmlformats.org/officeDocument/2006/relationships/hyperlink" Target="https://doi.org/10.1038/s41598-020-70776-7" TargetMode="External"/><Relationship Id="rId19" Type="http://schemas.openxmlformats.org/officeDocument/2006/relationships/hyperlink" Target="http://dx.doi.org/10.1039/C8TB01995A" TargetMode="External"/><Relationship Id="rId4" Type="http://schemas.openxmlformats.org/officeDocument/2006/relationships/settings" Target="settings.xml"/><Relationship Id="rId9" Type="http://schemas.openxmlformats.org/officeDocument/2006/relationships/hyperlink" Target="https://doi.org/10.1007/s12668-023-01081-6" TargetMode="External"/><Relationship Id="rId14" Type="http://schemas.openxmlformats.org/officeDocument/2006/relationships/hyperlink" Target="https://doi.org/10.3390/molecules28124790" TargetMode="External"/><Relationship Id="rId22" Type="http://schemas.openxmlformats.org/officeDocument/2006/relationships/hyperlink" Target="https://doi.org/10.1007/s10439-024-0352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BBADF0-51C2-40F8-91F2-58024A32A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12</Pages>
  <Words>4978</Words>
  <Characters>28381</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33293</CharactersWithSpaces>
  <SharedDoc>false</SharedDoc>
  <HLinks>
    <vt:vector size="102" baseType="variant">
      <vt:variant>
        <vt:i4>3080243</vt:i4>
      </vt:variant>
      <vt:variant>
        <vt:i4>48</vt:i4>
      </vt:variant>
      <vt:variant>
        <vt:i4>0</vt:i4>
      </vt:variant>
      <vt:variant>
        <vt:i4>5</vt:i4>
      </vt:variant>
      <vt:variant>
        <vt:lpwstr>https://doi.org/10.1007/s10439-024-03521-0</vt:lpwstr>
      </vt:variant>
      <vt:variant>
        <vt:lpwstr/>
      </vt:variant>
      <vt:variant>
        <vt:i4>8192099</vt:i4>
      </vt:variant>
      <vt:variant>
        <vt:i4>45</vt:i4>
      </vt:variant>
      <vt:variant>
        <vt:i4>0</vt:i4>
      </vt:variant>
      <vt:variant>
        <vt:i4>5</vt:i4>
      </vt:variant>
      <vt:variant>
        <vt:lpwstr>https://doi.org/10.3390/jfb14040227</vt:lpwstr>
      </vt:variant>
      <vt:variant>
        <vt:lpwstr/>
      </vt:variant>
      <vt:variant>
        <vt:i4>2621503</vt:i4>
      </vt:variant>
      <vt:variant>
        <vt:i4>42</vt:i4>
      </vt:variant>
      <vt:variant>
        <vt:i4>0</vt:i4>
      </vt:variant>
      <vt:variant>
        <vt:i4>5</vt:i4>
      </vt:variant>
      <vt:variant>
        <vt:lpwstr>https://doi.org/10.1038/s41598-019-52885-0</vt:lpwstr>
      </vt:variant>
      <vt:variant>
        <vt:lpwstr/>
      </vt:variant>
      <vt:variant>
        <vt:i4>5439561</vt:i4>
      </vt:variant>
      <vt:variant>
        <vt:i4>39</vt:i4>
      </vt:variant>
      <vt:variant>
        <vt:i4>0</vt:i4>
      </vt:variant>
      <vt:variant>
        <vt:i4>5</vt:i4>
      </vt:variant>
      <vt:variant>
        <vt:lpwstr>http://dx.doi.org/10.1039/C8TB01995A</vt:lpwstr>
      </vt:variant>
      <vt:variant>
        <vt:lpwstr/>
      </vt:variant>
      <vt:variant>
        <vt:i4>5570585</vt:i4>
      </vt:variant>
      <vt:variant>
        <vt:i4>36</vt:i4>
      </vt:variant>
      <vt:variant>
        <vt:i4>0</vt:i4>
      </vt:variant>
      <vt:variant>
        <vt:i4>5</vt:i4>
      </vt:variant>
      <vt:variant>
        <vt:lpwstr>http://dx.doi.org/10.1016/j.colsurfb.2016.09.041</vt:lpwstr>
      </vt:variant>
      <vt:variant>
        <vt:lpwstr/>
      </vt:variant>
      <vt:variant>
        <vt:i4>7536696</vt:i4>
      </vt:variant>
      <vt:variant>
        <vt:i4>33</vt:i4>
      </vt:variant>
      <vt:variant>
        <vt:i4>0</vt:i4>
      </vt:variant>
      <vt:variant>
        <vt:i4>5</vt:i4>
      </vt:variant>
      <vt:variant>
        <vt:lpwstr>https://doi.org/10.1002/jbm.b.31630</vt:lpwstr>
      </vt:variant>
      <vt:variant>
        <vt:lpwstr/>
      </vt:variant>
      <vt:variant>
        <vt:i4>3539040</vt:i4>
      </vt:variant>
      <vt:variant>
        <vt:i4>30</vt:i4>
      </vt:variant>
      <vt:variant>
        <vt:i4>0</vt:i4>
      </vt:variant>
      <vt:variant>
        <vt:i4>5</vt:i4>
      </vt:variant>
      <vt:variant>
        <vt:lpwstr>http://dx.doi.org/10.1016/j.apsusc.2004.05.227</vt:lpwstr>
      </vt:variant>
      <vt:variant>
        <vt:lpwstr/>
      </vt:variant>
      <vt:variant>
        <vt:i4>8323168</vt:i4>
      </vt:variant>
      <vt:variant>
        <vt:i4>27</vt:i4>
      </vt:variant>
      <vt:variant>
        <vt:i4>0</vt:i4>
      </vt:variant>
      <vt:variant>
        <vt:i4>5</vt:i4>
      </vt:variant>
      <vt:variant>
        <vt:lpwstr>https://doi.org/10.3390/jfb13030100</vt:lpwstr>
      </vt:variant>
      <vt:variant>
        <vt:lpwstr/>
      </vt:variant>
      <vt:variant>
        <vt:i4>786457</vt:i4>
      </vt:variant>
      <vt:variant>
        <vt:i4>24</vt:i4>
      </vt:variant>
      <vt:variant>
        <vt:i4>0</vt:i4>
      </vt:variant>
      <vt:variant>
        <vt:i4>5</vt:i4>
      </vt:variant>
      <vt:variant>
        <vt:lpwstr>https://doi.org/10.3390/molecules28124790</vt:lpwstr>
      </vt:variant>
      <vt:variant>
        <vt:lpwstr/>
      </vt:variant>
      <vt:variant>
        <vt:i4>2621500</vt:i4>
      </vt:variant>
      <vt:variant>
        <vt:i4>21</vt:i4>
      </vt:variant>
      <vt:variant>
        <vt:i4>0</vt:i4>
      </vt:variant>
      <vt:variant>
        <vt:i4>5</vt:i4>
      </vt:variant>
      <vt:variant>
        <vt:lpwstr>https://doi.org/10.1007/s10876-021-02182-6</vt:lpwstr>
      </vt:variant>
      <vt:variant>
        <vt:lpwstr/>
      </vt:variant>
      <vt:variant>
        <vt:i4>2621502</vt:i4>
      </vt:variant>
      <vt:variant>
        <vt:i4>18</vt:i4>
      </vt:variant>
      <vt:variant>
        <vt:i4>0</vt:i4>
      </vt:variant>
      <vt:variant>
        <vt:i4>5</vt:i4>
      </vt:variant>
      <vt:variant>
        <vt:lpwstr>https://doi.org/10.1186/s13045-021-01096-0</vt:lpwstr>
      </vt:variant>
      <vt:variant>
        <vt:lpwstr/>
      </vt:variant>
      <vt:variant>
        <vt:i4>2359344</vt:i4>
      </vt:variant>
      <vt:variant>
        <vt:i4>15</vt:i4>
      </vt:variant>
      <vt:variant>
        <vt:i4>0</vt:i4>
      </vt:variant>
      <vt:variant>
        <vt:i4>5</vt:i4>
      </vt:variant>
      <vt:variant>
        <vt:lpwstr>https://doi.org/10.1186/s11671-023-03943-0</vt:lpwstr>
      </vt:variant>
      <vt:variant>
        <vt:lpwstr/>
      </vt:variant>
      <vt:variant>
        <vt:i4>2621489</vt:i4>
      </vt:variant>
      <vt:variant>
        <vt:i4>12</vt:i4>
      </vt:variant>
      <vt:variant>
        <vt:i4>0</vt:i4>
      </vt:variant>
      <vt:variant>
        <vt:i4>5</vt:i4>
      </vt:variant>
      <vt:variant>
        <vt:lpwstr>https://doi.org/10.1038/s41598-020-70776-7</vt:lpwstr>
      </vt:variant>
      <vt:variant>
        <vt:lpwstr/>
      </vt:variant>
      <vt:variant>
        <vt:i4>2621500</vt:i4>
      </vt:variant>
      <vt:variant>
        <vt:i4>9</vt:i4>
      </vt:variant>
      <vt:variant>
        <vt:i4>0</vt:i4>
      </vt:variant>
      <vt:variant>
        <vt:i4>5</vt:i4>
      </vt:variant>
      <vt:variant>
        <vt:lpwstr>https://doi.org/10.1007/s12668-023-01081-6</vt:lpwstr>
      </vt:variant>
      <vt:variant>
        <vt:lpwstr/>
      </vt:variant>
      <vt:variant>
        <vt:i4>3080305</vt:i4>
      </vt:variant>
      <vt:variant>
        <vt:i4>6</vt:i4>
      </vt:variant>
      <vt:variant>
        <vt:i4>0</vt:i4>
      </vt:variant>
      <vt:variant>
        <vt:i4>5</vt:i4>
      </vt:variant>
      <vt:variant>
        <vt:lpwstr>https://dais.sanu.ac.rs/123456789/17212</vt:lpwstr>
      </vt:variant>
      <vt:variant>
        <vt:lpwstr/>
      </vt:variant>
      <vt:variant>
        <vt:i4>2752623</vt:i4>
      </vt:variant>
      <vt:variant>
        <vt:i4>3</vt:i4>
      </vt:variant>
      <vt:variant>
        <vt:i4>0</vt:i4>
      </vt:variant>
      <vt:variant>
        <vt:i4>5</vt:i4>
      </vt:variant>
      <vt:variant>
        <vt:lpwstr>https://www.ache-pub.org.rs/index.php/HemInd/article/view/1294</vt:lpwstr>
      </vt:variant>
      <vt:variant>
        <vt:lpwstr/>
      </vt:variant>
      <vt:variant>
        <vt:i4>6422639</vt:i4>
      </vt:variant>
      <vt:variant>
        <vt:i4>0</vt:i4>
      </vt:variant>
      <vt:variant>
        <vt:i4>0</vt:i4>
      </vt:variant>
      <vt:variant>
        <vt:i4>5</vt:i4>
      </vt:variant>
      <vt:variant>
        <vt:lpwstr>https://doi.org/10.3390%2Fbiomedicines12071499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45</cp:revision>
  <cp:lastPrinted>2025-03-17T21:58:00Z</cp:lastPrinted>
  <dcterms:created xsi:type="dcterms:W3CDTF">2025-03-16T15:47:00Z</dcterms:created>
  <dcterms:modified xsi:type="dcterms:W3CDTF">2025-04-02T09:19:00Z</dcterms:modified>
</cp:coreProperties>
</file>